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9D3E13" w14:textId="7EB3A981" w:rsidR="005E5E20" w:rsidRPr="00C50A1F" w:rsidRDefault="005E5E20" w:rsidP="005E5E20">
      <w:pPr>
        <w:pStyle w:val="Nzev"/>
        <w:spacing w:after="120"/>
        <w:rPr>
          <w:rFonts w:asciiTheme="minorHAnsi" w:hAnsiTheme="minorHAnsi" w:cstheme="minorHAnsi"/>
          <w:color w:val="2E74B5"/>
          <w:sz w:val="24"/>
          <w:szCs w:val="24"/>
        </w:rPr>
      </w:pPr>
      <w:r w:rsidRPr="00C50A1F">
        <w:rPr>
          <w:rFonts w:asciiTheme="minorHAnsi" w:hAnsiTheme="minorHAnsi" w:cstheme="minorHAnsi"/>
          <w:sz w:val="32"/>
          <w:szCs w:val="32"/>
        </w:rPr>
        <w:t>SMLOUVA O DÍLO</w:t>
      </w:r>
      <w:r w:rsidR="006E5157">
        <w:rPr>
          <w:rFonts w:asciiTheme="minorHAnsi" w:hAnsiTheme="minorHAnsi" w:cstheme="minorHAnsi"/>
          <w:sz w:val="32"/>
          <w:szCs w:val="32"/>
        </w:rPr>
        <w:t xml:space="preserve"> </w:t>
      </w:r>
      <w:r w:rsidRPr="00C50A1F">
        <w:rPr>
          <w:rFonts w:asciiTheme="minorHAnsi" w:hAnsiTheme="minorHAnsi" w:cstheme="minorHAnsi"/>
          <w:color w:val="FF0000"/>
          <w:sz w:val="24"/>
          <w:szCs w:val="24"/>
        </w:rPr>
        <w:t>(NÁVRH)</w:t>
      </w:r>
      <w:r w:rsidRPr="00C50A1F">
        <w:rPr>
          <w:rFonts w:asciiTheme="minorHAnsi" w:hAnsiTheme="minorHAnsi" w:cstheme="minorHAnsi"/>
          <w:color w:val="2E74B5"/>
          <w:sz w:val="24"/>
          <w:szCs w:val="24"/>
        </w:rPr>
        <w:t xml:space="preserve"> </w:t>
      </w:r>
    </w:p>
    <w:p w14:paraId="0C634688" w14:textId="77777777" w:rsidR="005E5E20" w:rsidRPr="00C50A1F" w:rsidRDefault="005E5E20" w:rsidP="005E5E20">
      <w:pPr>
        <w:pStyle w:val="Podnadpis"/>
        <w:pBdr>
          <w:bottom w:val="none" w:sz="0" w:space="0" w:color="auto"/>
        </w:pBdr>
        <w:rPr>
          <w:rFonts w:asciiTheme="minorHAnsi" w:hAnsiTheme="minorHAnsi" w:cstheme="minorHAnsi"/>
        </w:rPr>
      </w:pPr>
      <w:r w:rsidRPr="00C50A1F">
        <w:rPr>
          <w:rFonts w:asciiTheme="minorHAnsi" w:hAnsiTheme="minorHAnsi" w:cstheme="minorHAnsi"/>
        </w:rPr>
        <w:t>uzavřená dle zákona č. 89/2012 Sb., občanský zákoník, v platném znění</w:t>
      </w:r>
    </w:p>
    <w:p w14:paraId="57958AE6" w14:textId="77777777" w:rsidR="005E5E20" w:rsidRPr="00C50A1F" w:rsidRDefault="005E5E20" w:rsidP="005E5E20">
      <w:pPr>
        <w:jc w:val="center"/>
        <w:rPr>
          <w:rFonts w:asciiTheme="minorHAnsi" w:hAnsiTheme="minorHAnsi" w:cstheme="minorHAnsi"/>
          <w:i/>
          <w:sz w:val="24"/>
          <w:szCs w:val="24"/>
        </w:rPr>
      </w:pPr>
      <w:r w:rsidRPr="00C50A1F">
        <w:rPr>
          <w:rFonts w:asciiTheme="minorHAnsi" w:hAnsiTheme="minorHAnsi" w:cstheme="minorHAnsi"/>
          <w:i/>
          <w:sz w:val="24"/>
          <w:szCs w:val="24"/>
        </w:rPr>
        <w:t>níže uvedeného dne, měsíce a roku mezi těmito smluvními stranami:</w:t>
      </w:r>
    </w:p>
    <w:p w14:paraId="01EFD112" w14:textId="77777777" w:rsidR="00477321" w:rsidRPr="005E5E20" w:rsidRDefault="00477321" w:rsidP="00477321">
      <w:pPr>
        <w:jc w:val="center"/>
        <w:rPr>
          <w:rFonts w:asciiTheme="minorHAnsi" w:hAnsiTheme="minorHAnsi" w:cstheme="minorHAnsi"/>
          <w:i/>
          <w:sz w:val="24"/>
          <w:szCs w:val="24"/>
        </w:rPr>
      </w:pPr>
    </w:p>
    <w:p w14:paraId="01EFD113" w14:textId="4F1C6024" w:rsidR="00477321" w:rsidRPr="005E5E20" w:rsidRDefault="00D045AA" w:rsidP="00477321">
      <w:pPr>
        <w:jc w:val="center"/>
        <w:rPr>
          <w:rFonts w:asciiTheme="minorHAnsi" w:hAnsiTheme="minorHAnsi" w:cstheme="minorHAnsi"/>
          <w:b/>
          <w:i/>
          <w:sz w:val="24"/>
          <w:szCs w:val="24"/>
        </w:rPr>
      </w:pPr>
      <w:r>
        <w:rPr>
          <w:noProof/>
        </w:rPr>
        <mc:AlternateContent>
          <mc:Choice Requires="wps">
            <w:drawing>
              <wp:anchor distT="4294967295" distB="4294967295" distL="114300" distR="114300" simplePos="0" relativeHeight="251657728" behindDoc="0" locked="0" layoutInCell="1" allowOverlap="1" wp14:anchorId="45FCDD6A" wp14:editId="0A7895ED">
                <wp:simplePos x="0" y="0"/>
                <wp:positionH relativeFrom="column">
                  <wp:posOffset>-48260</wp:posOffset>
                </wp:positionH>
                <wp:positionV relativeFrom="paragraph">
                  <wp:posOffset>102869</wp:posOffset>
                </wp:positionV>
                <wp:extent cx="5829300" cy="0"/>
                <wp:effectExtent l="0" t="0" r="0" b="0"/>
                <wp:wrapNone/>
                <wp:docPr id="1" name="Přímá spojnic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93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329A762" id="Přímá spojnice 1" o:spid="_x0000_s1026" style="position:absolute;flip:y;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8pt,8.1pt" to="455.2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"/>
            </w:pict>
          </mc:Fallback>
        </mc:AlternateContent>
      </w:r>
    </w:p>
    <w:p w14:paraId="01EFD114" w14:textId="77777777" w:rsidR="00477321" w:rsidRPr="005E5E20" w:rsidRDefault="00477321" w:rsidP="00477321">
      <w:pPr>
        <w:tabs>
          <w:tab w:val="left" w:pos="709"/>
        </w:tabs>
        <w:ind w:left="720" w:hanging="720"/>
        <w:rPr>
          <w:rFonts w:asciiTheme="minorHAnsi" w:hAnsiTheme="minorHAnsi" w:cstheme="minorHAnsi"/>
          <w:iCs/>
          <w:sz w:val="24"/>
          <w:szCs w:val="24"/>
        </w:rPr>
      </w:pPr>
      <w:r w:rsidRPr="005E5E20">
        <w:rPr>
          <w:rFonts w:asciiTheme="minorHAnsi" w:hAnsiTheme="minorHAnsi" w:cstheme="minorHAnsi"/>
          <w:i/>
          <w:sz w:val="24"/>
          <w:szCs w:val="24"/>
        </w:rPr>
        <w:tab/>
      </w:r>
    </w:p>
    <w:p w14:paraId="6B930402" w14:textId="77777777" w:rsidR="00550733" w:rsidRDefault="00550733" w:rsidP="001F7E5C">
      <w:pPr>
        <w:tabs>
          <w:tab w:val="left" w:pos="709"/>
        </w:tabs>
        <w:rPr>
          <w:rFonts w:asciiTheme="minorHAnsi" w:hAnsiTheme="minorHAnsi" w:cstheme="minorHAnsi"/>
          <w:b/>
          <w:bCs/>
          <w:sz w:val="24"/>
          <w:szCs w:val="24"/>
          <w:highlight w:val="yellow"/>
        </w:rPr>
      </w:pPr>
      <w:r w:rsidRPr="00550733">
        <w:rPr>
          <w:rFonts w:asciiTheme="minorHAnsi" w:hAnsiTheme="minorHAnsi" w:cstheme="minorHAnsi"/>
          <w:b/>
          <w:bCs/>
          <w:sz w:val="24"/>
          <w:szCs w:val="24"/>
        </w:rPr>
        <w:t>Město Břeclav</w:t>
      </w:r>
      <w:r w:rsidRPr="00550733">
        <w:rPr>
          <w:rFonts w:asciiTheme="minorHAnsi" w:hAnsiTheme="minorHAnsi" w:cstheme="minorHAnsi"/>
          <w:b/>
          <w:bCs/>
          <w:sz w:val="24"/>
          <w:szCs w:val="24"/>
          <w:highlight w:val="yellow"/>
        </w:rPr>
        <w:t xml:space="preserve"> </w:t>
      </w:r>
    </w:p>
    <w:p w14:paraId="3931A1CE" w14:textId="5685CBED" w:rsidR="00E40013" w:rsidRPr="00556193" w:rsidRDefault="00550733" w:rsidP="001F7E5C">
      <w:pPr>
        <w:tabs>
          <w:tab w:val="left" w:pos="709"/>
        </w:tabs>
        <w:rPr>
          <w:rFonts w:asciiTheme="minorHAnsi" w:hAnsiTheme="minorHAnsi" w:cstheme="minorHAnsi"/>
          <w:sz w:val="24"/>
          <w:szCs w:val="24"/>
          <w:highlight w:val="yellow"/>
        </w:rPr>
      </w:pPr>
      <w:r w:rsidRPr="00550733">
        <w:rPr>
          <w:rFonts w:asciiTheme="minorHAnsi" w:hAnsiTheme="minorHAnsi" w:cstheme="minorHAnsi"/>
          <w:sz w:val="24"/>
          <w:szCs w:val="24"/>
        </w:rPr>
        <w:t>náměstí T. G. Masaryka 42/3, 69002 Břeclav</w:t>
      </w:r>
    </w:p>
    <w:p w14:paraId="3E69D065" w14:textId="07D1D219" w:rsidR="00B82FCA" w:rsidRDefault="00A0146E" w:rsidP="00477321">
      <w:pPr>
        <w:pBdr>
          <w:bottom w:val="single" w:sz="6" w:space="1" w:color="auto"/>
        </w:pBdr>
        <w:tabs>
          <w:tab w:val="left" w:pos="709"/>
        </w:tabs>
        <w:ind w:left="720" w:hanging="720"/>
        <w:rPr>
          <w:rFonts w:asciiTheme="minorHAnsi" w:hAnsiTheme="minorHAnsi" w:cstheme="minorHAnsi"/>
          <w:sz w:val="24"/>
          <w:szCs w:val="24"/>
        </w:rPr>
      </w:pPr>
      <w:r w:rsidRPr="00550733">
        <w:rPr>
          <w:rFonts w:asciiTheme="minorHAnsi" w:hAnsiTheme="minorHAnsi" w:cstheme="minorHAnsi"/>
          <w:sz w:val="24"/>
          <w:szCs w:val="24"/>
        </w:rPr>
        <w:t xml:space="preserve">Zastoupené ve věcech smluvních: </w:t>
      </w:r>
      <w:r w:rsidR="00550733" w:rsidRPr="00550733">
        <w:rPr>
          <w:rFonts w:ascii="Arial" w:hAnsi="Arial" w:cs="Arial"/>
          <w:color w:val="4D5156"/>
          <w:sz w:val="21"/>
          <w:szCs w:val="21"/>
          <w:shd w:val="clear" w:color="auto" w:fill="FFFFFF"/>
        </w:rPr>
        <w:t>Bc</w:t>
      </w:r>
      <w:r w:rsidR="00550733">
        <w:rPr>
          <w:rFonts w:ascii="Arial" w:hAnsi="Arial" w:cs="Arial"/>
          <w:color w:val="4D5156"/>
          <w:sz w:val="21"/>
          <w:szCs w:val="21"/>
          <w:shd w:val="clear" w:color="auto" w:fill="FFFFFF"/>
        </w:rPr>
        <w:t xml:space="preserve">. Svatoplukem Pěčkem, starostou </w:t>
      </w:r>
    </w:p>
    <w:p w14:paraId="67B92101" w14:textId="77777777" w:rsidR="00235BE2" w:rsidRDefault="00235BE2" w:rsidP="00477321">
      <w:pPr>
        <w:pBdr>
          <w:bottom w:val="single" w:sz="6" w:space="1" w:color="auto"/>
        </w:pBdr>
        <w:tabs>
          <w:tab w:val="left" w:pos="709"/>
        </w:tabs>
        <w:ind w:left="720" w:hanging="720"/>
        <w:rPr>
          <w:rFonts w:asciiTheme="minorHAnsi" w:hAnsiTheme="minorHAnsi" w:cstheme="minorHAnsi"/>
          <w:sz w:val="24"/>
          <w:szCs w:val="24"/>
        </w:rPr>
      </w:pPr>
    </w:p>
    <w:p w14:paraId="26937A4E" w14:textId="77777777" w:rsidR="00A0146E" w:rsidRPr="005E5E20" w:rsidRDefault="00A0146E" w:rsidP="00477321">
      <w:pPr>
        <w:pBdr>
          <w:bottom w:val="single" w:sz="6" w:space="1" w:color="auto"/>
        </w:pBdr>
        <w:tabs>
          <w:tab w:val="left" w:pos="709"/>
        </w:tabs>
        <w:ind w:left="720" w:hanging="720"/>
        <w:rPr>
          <w:rFonts w:asciiTheme="minorHAnsi" w:hAnsiTheme="minorHAnsi" w:cstheme="minorHAnsi"/>
          <w:sz w:val="24"/>
          <w:szCs w:val="24"/>
        </w:rPr>
      </w:pPr>
    </w:p>
    <w:p w14:paraId="01EFD119" w14:textId="77777777" w:rsidR="00F865AF" w:rsidRPr="005E5E20" w:rsidRDefault="00F865AF" w:rsidP="00235BE2">
      <w:pPr>
        <w:tabs>
          <w:tab w:val="left" w:pos="709"/>
        </w:tabs>
        <w:ind w:left="720" w:hanging="720"/>
        <w:rPr>
          <w:rFonts w:asciiTheme="minorHAnsi" w:hAnsiTheme="minorHAnsi" w:cstheme="minorHAnsi"/>
          <w:sz w:val="24"/>
          <w:szCs w:val="24"/>
        </w:rPr>
      </w:pPr>
    </w:p>
    <w:p w14:paraId="01EFD11A" w14:textId="56582BAA" w:rsidR="00F865AF" w:rsidRPr="00550733" w:rsidRDefault="00F865AF" w:rsidP="00477321">
      <w:pPr>
        <w:tabs>
          <w:tab w:val="left" w:pos="709"/>
        </w:tabs>
        <w:ind w:left="720" w:hanging="720"/>
        <w:rPr>
          <w:rFonts w:asciiTheme="minorHAnsi" w:hAnsiTheme="minorHAnsi" w:cstheme="minorHAnsi"/>
          <w:sz w:val="24"/>
          <w:szCs w:val="24"/>
        </w:rPr>
      </w:pPr>
      <w:r w:rsidRPr="00550733">
        <w:rPr>
          <w:rFonts w:asciiTheme="minorHAnsi" w:hAnsiTheme="minorHAnsi" w:cstheme="minorHAnsi"/>
          <w:sz w:val="24"/>
          <w:szCs w:val="24"/>
        </w:rPr>
        <w:t>IČ</w:t>
      </w:r>
      <w:r w:rsidR="00F06817" w:rsidRPr="00550733">
        <w:rPr>
          <w:rFonts w:asciiTheme="minorHAnsi" w:hAnsiTheme="minorHAnsi" w:cstheme="minorHAnsi"/>
          <w:sz w:val="24"/>
          <w:szCs w:val="24"/>
        </w:rPr>
        <w:t>O</w:t>
      </w:r>
      <w:r w:rsidRPr="00550733">
        <w:rPr>
          <w:rFonts w:asciiTheme="minorHAnsi" w:hAnsiTheme="minorHAnsi" w:cstheme="minorHAnsi"/>
          <w:sz w:val="24"/>
          <w:szCs w:val="24"/>
        </w:rPr>
        <w:t>:</w:t>
      </w:r>
      <w:r w:rsidRPr="00550733">
        <w:rPr>
          <w:rFonts w:asciiTheme="minorHAnsi" w:hAnsiTheme="minorHAnsi" w:cstheme="minorHAnsi"/>
          <w:sz w:val="24"/>
          <w:szCs w:val="24"/>
        </w:rPr>
        <w:tab/>
      </w:r>
      <w:r w:rsidR="005E5E20" w:rsidRPr="00550733">
        <w:rPr>
          <w:rFonts w:asciiTheme="minorHAnsi" w:hAnsiTheme="minorHAnsi" w:cstheme="minorHAnsi"/>
          <w:sz w:val="24"/>
          <w:szCs w:val="24"/>
        </w:rPr>
        <w:tab/>
      </w:r>
      <w:r w:rsidR="00C764F1" w:rsidRPr="00550733">
        <w:rPr>
          <w:rFonts w:asciiTheme="minorHAnsi" w:hAnsiTheme="minorHAnsi" w:cstheme="minorHAnsi"/>
          <w:sz w:val="24"/>
          <w:szCs w:val="24"/>
        </w:rPr>
        <w:tab/>
      </w:r>
      <w:r w:rsidR="00C764F1" w:rsidRPr="00550733">
        <w:rPr>
          <w:rFonts w:asciiTheme="minorHAnsi" w:hAnsiTheme="minorHAnsi" w:cstheme="minorHAnsi"/>
          <w:sz w:val="24"/>
          <w:szCs w:val="24"/>
        </w:rPr>
        <w:tab/>
      </w:r>
      <w:r w:rsidR="00550733" w:rsidRPr="00550733">
        <w:rPr>
          <w:rFonts w:asciiTheme="minorHAnsi" w:hAnsiTheme="minorHAnsi" w:cstheme="minorHAnsi"/>
          <w:sz w:val="24"/>
          <w:szCs w:val="24"/>
        </w:rPr>
        <w:t>00283061</w:t>
      </w:r>
    </w:p>
    <w:p w14:paraId="0BB85F20" w14:textId="2171574E" w:rsidR="00C764F1" w:rsidRPr="00550733" w:rsidRDefault="00A848DA" w:rsidP="00477321">
      <w:pPr>
        <w:tabs>
          <w:tab w:val="left" w:pos="709"/>
        </w:tabs>
        <w:ind w:left="720" w:hanging="720"/>
        <w:rPr>
          <w:rFonts w:asciiTheme="minorHAnsi" w:hAnsiTheme="minorHAnsi" w:cstheme="minorHAnsi"/>
          <w:sz w:val="24"/>
          <w:szCs w:val="24"/>
        </w:rPr>
      </w:pPr>
      <w:r w:rsidRPr="00550733">
        <w:rPr>
          <w:rFonts w:asciiTheme="minorHAnsi" w:hAnsiTheme="minorHAnsi" w:cstheme="minorHAnsi"/>
          <w:sz w:val="24"/>
          <w:szCs w:val="24"/>
        </w:rPr>
        <w:t>DIČ:</w:t>
      </w:r>
      <w:r w:rsidRPr="00550733">
        <w:rPr>
          <w:rFonts w:asciiTheme="minorHAnsi" w:hAnsiTheme="minorHAnsi" w:cstheme="minorHAnsi"/>
          <w:sz w:val="24"/>
          <w:szCs w:val="24"/>
        </w:rPr>
        <w:tab/>
      </w:r>
      <w:r w:rsidR="005E5E20" w:rsidRPr="00550733">
        <w:rPr>
          <w:rFonts w:asciiTheme="minorHAnsi" w:hAnsiTheme="minorHAnsi" w:cstheme="minorHAnsi"/>
          <w:sz w:val="24"/>
          <w:szCs w:val="24"/>
        </w:rPr>
        <w:tab/>
      </w:r>
      <w:r w:rsidR="00C764F1" w:rsidRPr="00550733">
        <w:rPr>
          <w:rFonts w:asciiTheme="minorHAnsi" w:hAnsiTheme="minorHAnsi" w:cstheme="minorHAnsi"/>
          <w:sz w:val="24"/>
          <w:szCs w:val="24"/>
        </w:rPr>
        <w:tab/>
      </w:r>
      <w:r w:rsidR="00C764F1" w:rsidRPr="00550733">
        <w:rPr>
          <w:rFonts w:asciiTheme="minorHAnsi" w:hAnsiTheme="minorHAnsi" w:cstheme="minorHAnsi"/>
          <w:sz w:val="24"/>
          <w:szCs w:val="24"/>
        </w:rPr>
        <w:tab/>
      </w:r>
      <w:r w:rsidR="00E40013" w:rsidRPr="00550733">
        <w:rPr>
          <w:rFonts w:asciiTheme="minorHAnsi" w:hAnsiTheme="minorHAnsi" w:cstheme="minorHAnsi"/>
          <w:sz w:val="24"/>
          <w:szCs w:val="24"/>
        </w:rPr>
        <w:t>CZ</w:t>
      </w:r>
      <w:r w:rsidR="00550733" w:rsidRPr="00550733">
        <w:rPr>
          <w:rFonts w:asciiTheme="minorHAnsi" w:hAnsiTheme="minorHAnsi" w:cstheme="minorHAnsi"/>
          <w:sz w:val="24"/>
          <w:szCs w:val="24"/>
        </w:rPr>
        <w:t>00283061</w:t>
      </w:r>
    </w:p>
    <w:p w14:paraId="01EFD11C" w14:textId="625B27EA" w:rsidR="005D55BA" w:rsidRPr="00550733" w:rsidRDefault="00F865AF" w:rsidP="005D55BA">
      <w:pPr>
        <w:tabs>
          <w:tab w:val="left" w:pos="709"/>
        </w:tabs>
        <w:ind w:left="720" w:hanging="720"/>
        <w:rPr>
          <w:rFonts w:asciiTheme="minorHAnsi" w:hAnsiTheme="minorHAnsi" w:cstheme="minorHAnsi"/>
          <w:sz w:val="24"/>
          <w:szCs w:val="24"/>
        </w:rPr>
      </w:pPr>
      <w:bookmarkStart w:id="0" w:name="_Hlk114585089"/>
      <w:r w:rsidRPr="00550733">
        <w:rPr>
          <w:rFonts w:asciiTheme="minorHAnsi" w:hAnsiTheme="minorHAnsi" w:cstheme="minorHAnsi"/>
          <w:sz w:val="24"/>
          <w:szCs w:val="24"/>
        </w:rPr>
        <w:t>Peněžní ústav:</w:t>
      </w:r>
      <w:r w:rsidR="005E5E20" w:rsidRPr="00550733">
        <w:rPr>
          <w:rFonts w:asciiTheme="minorHAnsi" w:hAnsiTheme="minorHAnsi" w:cstheme="minorHAnsi"/>
          <w:sz w:val="24"/>
          <w:szCs w:val="24"/>
        </w:rPr>
        <w:tab/>
      </w:r>
      <w:r w:rsidR="00C764F1" w:rsidRPr="00550733">
        <w:rPr>
          <w:rFonts w:asciiTheme="minorHAnsi" w:hAnsiTheme="minorHAnsi" w:cstheme="minorHAnsi"/>
          <w:sz w:val="24"/>
          <w:szCs w:val="24"/>
        </w:rPr>
        <w:t xml:space="preserve"> </w:t>
      </w:r>
      <w:r w:rsidR="00C764F1" w:rsidRPr="00550733">
        <w:rPr>
          <w:rFonts w:asciiTheme="minorHAnsi" w:hAnsiTheme="minorHAnsi" w:cstheme="minorHAnsi"/>
          <w:sz w:val="24"/>
          <w:szCs w:val="24"/>
        </w:rPr>
        <w:tab/>
      </w:r>
      <w:r w:rsidR="00550733" w:rsidRPr="00550733">
        <w:rPr>
          <w:rFonts w:asciiTheme="minorHAnsi" w:hAnsiTheme="minorHAnsi" w:cstheme="minorHAnsi"/>
          <w:sz w:val="24"/>
          <w:szCs w:val="24"/>
        </w:rPr>
        <w:t>Komerční banka, a.s.</w:t>
      </w:r>
    </w:p>
    <w:p w14:paraId="01EFD11D" w14:textId="24C84B8A" w:rsidR="00F865AF" w:rsidRDefault="00F865AF" w:rsidP="00F865AF">
      <w:pPr>
        <w:pBdr>
          <w:bottom w:val="single" w:sz="6" w:space="1" w:color="auto"/>
        </w:pBdr>
        <w:tabs>
          <w:tab w:val="left" w:pos="709"/>
        </w:tabs>
        <w:rPr>
          <w:rFonts w:asciiTheme="minorHAnsi" w:hAnsiTheme="minorHAnsi" w:cstheme="minorHAnsi"/>
          <w:sz w:val="24"/>
          <w:szCs w:val="24"/>
        </w:rPr>
      </w:pPr>
      <w:r w:rsidRPr="00550733">
        <w:rPr>
          <w:rFonts w:asciiTheme="minorHAnsi" w:hAnsiTheme="minorHAnsi" w:cstheme="minorHAnsi"/>
          <w:sz w:val="24"/>
          <w:szCs w:val="24"/>
        </w:rPr>
        <w:t>Číslo účtu:</w:t>
      </w:r>
      <w:r w:rsidR="005E5E20" w:rsidRPr="00550733">
        <w:rPr>
          <w:rFonts w:asciiTheme="minorHAnsi" w:hAnsiTheme="minorHAnsi" w:cstheme="minorHAnsi"/>
          <w:sz w:val="24"/>
          <w:szCs w:val="24"/>
        </w:rPr>
        <w:tab/>
      </w:r>
      <w:r w:rsidR="00F33585" w:rsidRPr="00550733">
        <w:rPr>
          <w:rFonts w:asciiTheme="minorHAnsi" w:hAnsiTheme="minorHAnsi" w:cstheme="minorHAnsi"/>
          <w:sz w:val="24"/>
          <w:szCs w:val="24"/>
        </w:rPr>
        <w:t xml:space="preserve"> </w:t>
      </w:r>
      <w:r w:rsidR="00C764F1" w:rsidRPr="00550733">
        <w:rPr>
          <w:rFonts w:asciiTheme="minorHAnsi" w:hAnsiTheme="minorHAnsi" w:cstheme="minorHAnsi"/>
          <w:sz w:val="24"/>
          <w:szCs w:val="24"/>
        </w:rPr>
        <w:tab/>
      </w:r>
      <w:r w:rsidR="00550733" w:rsidRPr="00550733">
        <w:rPr>
          <w:rFonts w:asciiTheme="minorHAnsi" w:hAnsiTheme="minorHAnsi" w:cstheme="minorHAnsi"/>
          <w:sz w:val="24"/>
          <w:szCs w:val="24"/>
        </w:rPr>
        <w:t>526651 / 0100</w:t>
      </w:r>
    </w:p>
    <w:p w14:paraId="3A00AA14" w14:textId="77777777" w:rsidR="00C764F1" w:rsidRPr="005E5E20" w:rsidRDefault="00C764F1" w:rsidP="00F865AF">
      <w:pPr>
        <w:pBdr>
          <w:bottom w:val="single" w:sz="6" w:space="1" w:color="auto"/>
        </w:pBdr>
        <w:tabs>
          <w:tab w:val="left" w:pos="709"/>
        </w:tabs>
        <w:rPr>
          <w:rFonts w:asciiTheme="minorHAnsi" w:hAnsiTheme="minorHAnsi" w:cstheme="minorHAnsi"/>
          <w:sz w:val="24"/>
          <w:szCs w:val="24"/>
        </w:rPr>
      </w:pPr>
    </w:p>
    <w:bookmarkEnd w:id="0"/>
    <w:p w14:paraId="01EFD11E" w14:textId="77777777" w:rsidR="004B0BFE" w:rsidRPr="005E5E20" w:rsidRDefault="004B0BFE" w:rsidP="00F865AF">
      <w:pPr>
        <w:tabs>
          <w:tab w:val="left" w:pos="709"/>
        </w:tabs>
        <w:rPr>
          <w:rFonts w:asciiTheme="minorHAnsi" w:hAnsiTheme="minorHAnsi" w:cstheme="minorHAnsi"/>
          <w:sz w:val="24"/>
          <w:szCs w:val="24"/>
        </w:rPr>
      </w:pPr>
    </w:p>
    <w:p w14:paraId="01EFD11F" w14:textId="77777777" w:rsidR="004B0BFE" w:rsidRPr="005E5E20" w:rsidRDefault="004B0BFE" w:rsidP="00F865AF">
      <w:pPr>
        <w:tabs>
          <w:tab w:val="left" w:pos="709"/>
        </w:tabs>
        <w:rPr>
          <w:rFonts w:asciiTheme="minorHAnsi" w:hAnsiTheme="minorHAnsi" w:cstheme="minorHAnsi"/>
          <w:sz w:val="24"/>
          <w:szCs w:val="24"/>
        </w:rPr>
      </w:pPr>
      <w:r w:rsidRPr="005E5E20">
        <w:rPr>
          <w:rFonts w:asciiTheme="minorHAnsi" w:hAnsiTheme="minorHAnsi" w:cstheme="minorHAnsi"/>
          <w:sz w:val="24"/>
          <w:szCs w:val="24"/>
        </w:rPr>
        <w:t xml:space="preserve">Dále jen </w:t>
      </w:r>
      <w:r w:rsidRPr="005E5E20">
        <w:rPr>
          <w:rFonts w:asciiTheme="minorHAnsi" w:hAnsiTheme="minorHAnsi" w:cstheme="minorHAnsi"/>
          <w:color w:val="2E74B5"/>
          <w:sz w:val="24"/>
          <w:szCs w:val="24"/>
        </w:rPr>
        <w:t>Objednatel</w:t>
      </w:r>
    </w:p>
    <w:p w14:paraId="01EFD121" w14:textId="77777777" w:rsidR="004B0BFE" w:rsidRPr="005E5E20" w:rsidRDefault="004B0BFE" w:rsidP="00F865AF">
      <w:pPr>
        <w:tabs>
          <w:tab w:val="left" w:pos="709"/>
        </w:tabs>
        <w:rPr>
          <w:rFonts w:asciiTheme="minorHAnsi" w:hAnsiTheme="minorHAnsi" w:cstheme="minorHAnsi"/>
          <w:sz w:val="24"/>
          <w:szCs w:val="24"/>
        </w:rPr>
      </w:pPr>
    </w:p>
    <w:p w14:paraId="01EFD122" w14:textId="77777777" w:rsidR="004B0BFE" w:rsidRPr="003A550A" w:rsidRDefault="004B0BFE" w:rsidP="00F865AF">
      <w:pPr>
        <w:tabs>
          <w:tab w:val="left" w:pos="709"/>
        </w:tabs>
        <w:rPr>
          <w:rFonts w:asciiTheme="minorHAnsi" w:hAnsiTheme="minorHAnsi" w:cstheme="minorHAnsi"/>
          <w:b/>
          <w:sz w:val="24"/>
          <w:szCs w:val="24"/>
        </w:rPr>
      </w:pPr>
      <w:r w:rsidRPr="003A550A">
        <w:rPr>
          <w:rFonts w:asciiTheme="minorHAnsi" w:hAnsiTheme="minorHAnsi" w:cstheme="minorHAnsi"/>
          <w:b/>
          <w:sz w:val="24"/>
          <w:szCs w:val="24"/>
        </w:rPr>
        <w:t>a</w:t>
      </w:r>
    </w:p>
    <w:p w14:paraId="04E3FE99" w14:textId="77777777" w:rsidR="00B83E16" w:rsidRDefault="00B83E16" w:rsidP="00B83E16">
      <w:pPr>
        <w:tabs>
          <w:tab w:val="left" w:pos="709"/>
        </w:tabs>
        <w:ind w:left="720" w:hanging="720"/>
        <w:rPr>
          <w:rFonts w:asciiTheme="minorHAnsi" w:hAnsiTheme="minorHAnsi" w:cstheme="minorHAnsi"/>
          <w:sz w:val="24"/>
          <w:szCs w:val="24"/>
        </w:rPr>
      </w:pPr>
    </w:p>
    <w:p w14:paraId="39AAEBB4" w14:textId="77777777" w:rsidR="00B83E16" w:rsidRDefault="00B83E16" w:rsidP="00B83E16">
      <w:pPr>
        <w:tabs>
          <w:tab w:val="left" w:pos="709"/>
        </w:tabs>
        <w:rPr>
          <w:rFonts w:asciiTheme="minorHAnsi" w:hAnsiTheme="minorHAnsi" w:cstheme="minorHAnsi"/>
          <w:b/>
          <w:bCs/>
          <w:sz w:val="24"/>
          <w:szCs w:val="24"/>
        </w:rPr>
      </w:pPr>
      <w:permStart w:id="438510327" w:edGrp="everyone"/>
      <w:r>
        <w:rPr>
          <w:rFonts w:asciiTheme="minorHAnsi" w:hAnsiTheme="minorHAnsi" w:cstheme="minorHAnsi"/>
          <w:b/>
          <w:bCs/>
          <w:sz w:val="24"/>
          <w:szCs w:val="24"/>
        </w:rPr>
        <w:t>(název – doplní účastník)</w:t>
      </w:r>
      <w:permEnd w:id="438510327"/>
    </w:p>
    <w:p w14:paraId="6D21341A" w14:textId="77777777" w:rsidR="00B83E16" w:rsidRDefault="00B83E16" w:rsidP="00B83E16">
      <w:pPr>
        <w:tabs>
          <w:tab w:val="left" w:pos="709"/>
        </w:tabs>
        <w:rPr>
          <w:rFonts w:asciiTheme="minorHAnsi" w:hAnsiTheme="minorHAnsi" w:cstheme="minorHAnsi"/>
          <w:bCs/>
          <w:sz w:val="24"/>
          <w:szCs w:val="24"/>
        </w:rPr>
      </w:pPr>
      <w:permStart w:id="1219323742" w:edGrp="everyone"/>
      <w:r>
        <w:rPr>
          <w:rFonts w:asciiTheme="minorHAnsi" w:hAnsiTheme="minorHAnsi" w:cstheme="minorHAnsi"/>
          <w:bCs/>
          <w:sz w:val="24"/>
          <w:szCs w:val="24"/>
        </w:rPr>
        <w:t>(</w:t>
      </w:r>
      <w:proofErr w:type="gramStart"/>
      <w:r>
        <w:rPr>
          <w:rFonts w:asciiTheme="minorHAnsi" w:hAnsiTheme="minorHAnsi" w:cstheme="minorHAnsi"/>
          <w:bCs/>
          <w:sz w:val="24"/>
          <w:szCs w:val="24"/>
        </w:rPr>
        <w:t>sídlo- doplní</w:t>
      </w:r>
      <w:proofErr w:type="gramEnd"/>
      <w:r>
        <w:rPr>
          <w:rFonts w:asciiTheme="minorHAnsi" w:hAnsiTheme="minorHAnsi" w:cstheme="minorHAnsi"/>
          <w:bCs/>
          <w:sz w:val="24"/>
          <w:szCs w:val="24"/>
        </w:rPr>
        <w:t xml:space="preserve"> účastník)</w:t>
      </w:r>
      <w:permEnd w:id="1219323742"/>
    </w:p>
    <w:p w14:paraId="2DD8AFE0" w14:textId="77777777" w:rsidR="00B83E16" w:rsidRDefault="00B83E16" w:rsidP="00B83E16">
      <w:pPr>
        <w:tabs>
          <w:tab w:val="left" w:pos="709"/>
        </w:tabs>
        <w:rPr>
          <w:rFonts w:asciiTheme="minorHAnsi" w:hAnsiTheme="minorHAnsi" w:cstheme="minorHAnsi"/>
          <w:i/>
          <w:sz w:val="24"/>
          <w:szCs w:val="24"/>
        </w:rPr>
      </w:pPr>
      <w:r>
        <w:rPr>
          <w:rFonts w:asciiTheme="minorHAnsi" w:hAnsiTheme="minorHAnsi" w:cstheme="minorHAnsi"/>
          <w:sz w:val="24"/>
          <w:szCs w:val="24"/>
        </w:rPr>
        <w:t xml:space="preserve">oprávněný zástupce ve věcech smluvních: </w:t>
      </w:r>
      <w:permStart w:id="1358123668" w:edGrp="everyone"/>
      <w:r>
        <w:rPr>
          <w:rFonts w:asciiTheme="minorHAnsi" w:hAnsiTheme="minorHAnsi" w:cstheme="minorHAnsi"/>
          <w:sz w:val="24"/>
          <w:szCs w:val="24"/>
        </w:rPr>
        <w:t>(</w:t>
      </w:r>
      <w:r>
        <w:rPr>
          <w:rFonts w:asciiTheme="minorHAnsi" w:hAnsiTheme="minorHAnsi" w:cstheme="minorHAnsi"/>
          <w:bCs/>
          <w:sz w:val="24"/>
          <w:szCs w:val="24"/>
        </w:rPr>
        <w:t>doplní účastník)</w:t>
      </w:r>
      <w:permEnd w:id="1358123668"/>
    </w:p>
    <w:p w14:paraId="6CDFE38A" w14:textId="77777777" w:rsidR="00B83E16" w:rsidRDefault="00B83E16" w:rsidP="00B83E16">
      <w:pPr>
        <w:pBdr>
          <w:bottom w:val="single" w:sz="6" w:space="1" w:color="auto"/>
        </w:pBdr>
        <w:tabs>
          <w:tab w:val="left" w:pos="709"/>
        </w:tabs>
        <w:ind w:left="720" w:hanging="720"/>
        <w:rPr>
          <w:rFonts w:asciiTheme="minorHAnsi" w:hAnsiTheme="minorHAnsi" w:cstheme="minorHAnsi"/>
          <w:bCs/>
          <w:sz w:val="24"/>
          <w:szCs w:val="24"/>
        </w:rPr>
      </w:pPr>
    </w:p>
    <w:p w14:paraId="642903B1" w14:textId="77777777" w:rsidR="00B83E16" w:rsidRDefault="00B83E16" w:rsidP="00B83E16">
      <w:pPr>
        <w:pBdr>
          <w:bottom w:val="single" w:sz="6" w:space="1" w:color="auto"/>
        </w:pBdr>
        <w:tabs>
          <w:tab w:val="left" w:pos="709"/>
        </w:tabs>
        <w:ind w:left="720" w:hanging="720"/>
        <w:rPr>
          <w:rFonts w:asciiTheme="minorHAnsi" w:hAnsiTheme="minorHAnsi" w:cstheme="minorHAnsi"/>
          <w:bCs/>
          <w:sz w:val="24"/>
          <w:szCs w:val="24"/>
        </w:rPr>
      </w:pPr>
    </w:p>
    <w:p w14:paraId="147F8022" w14:textId="77777777" w:rsidR="00B83E16" w:rsidRDefault="00B83E16" w:rsidP="00B83E16">
      <w:pPr>
        <w:tabs>
          <w:tab w:val="left" w:pos="-180"/>
        </w:tabs>
        <w:rPr>
          <w:rFonts w:asciiTheme="minorHAnsi" w:hAnsiTheme="minorHAnsi" w:cstheme="minorHAnsi"/>
          <w:bCs/>
          <w:sz w:val="24"/>
          <w:szCs w:val="24"/>
        </w:rPr>
      </w:pPr>
    </w:p>
    <w:p w14:paraId="7A63623A" w14:textId="3E571AC8" w:rsidR="00B83E16" w:rsidRDefault="00B83E16" w:rsidP="00B83E16">
      <w:pPr>
        <w:tabs>
          <w:tab w:val="left" w:pos="-180"/>
          <w:tab w:val="left" w:pos="2127"/>
        </w:tabs>
        <w:rPr>
          <w:rFonts w:asciiTheme="minorHAnsi" w:hAnsiTheme="minorHAnsi" w:cstheme="minorHAnsi"/>
          <w:bCs/>
          <w:sz w:val="24"/>
          <w:szCs w:val="24"/>
        </w:rPr>
      </w:pPr>
      <w:r>
        <w:rPr>
          <w:rFonts w:asciiTheme="minorHAnsi" w:hAnsiTheme="minorHAnsi" w:cstheme="minorHAnsi"/>
          <w:bCs/>
          <w:sz w:val="24"/>
          <w:szCs w:val="24"/>
        </w:rPr>
        <w:t>IČ</w:t>
      </w:r>
      <w:r w:rsidR="00EB4DCF">
        <w:rPr>
          <w:rFonts w:asciiTheme="minorHAnsi" w:hAnsiTheme="minorHAnsi" w:cstheme="minorHAnsi"/>
          <w:bCs/>
          <w:sz w:val="24"/>
          <w:szCs w:val="24"/>
        </w:rPr>
        <w:t>O</w:t>
      </w:r>
      <w:r>
        <w:rPr>
          <w:rFonts w:asciiTheme="minorHAnsi" w:hAnsiTheme="minorHAnsi" w:cstheme="minorHAnsi"/>
          <w:bCs/>
          <w:sz w:val="24"/>
          <w:szCs w:val="24"/>
        </w:rPr>
        <w:t xml:space="preserve">: </w:t>
      </w:r>
      <w:r>
        <w:rPr>
          <w:rFonts w:asciiTheme="minorHAnsi" w:hAnsiTheme="minorHAnsi" w:cstheme="minorHAnsi"/>
          <w:bCs/>
          <w:sz w:val="24"/>
          <w:szCs w:val="24"/>
        </w:rPr>
        <w:tab/>
      </w:r>
      <w:permStart w:id="840982094" w:edGrp="everyone"/>
      <w:r>
        <w:rPr>
          <w:rFonts w:asciiTheme="minorHAnsi" w:hAnsiTheme="minorHAnsi" w:cstheme="minorHAnsi"/>
          <w:sz w:val="24"/>
          <w:szCs w:val="24"/>
        </w:rPr>
        <w:t>(</w:t>
      </w:r>
      <w:r>
        <w:rPr>
          <w:rFonts w:asciiTheme="minorHAnsi" w:hAnsiTheme="minorHAnsi" w:cstheme="minorHAnsi"/>
          <w:bCs/>
          <w:sz w:val="24"/>
          <w:szCs w:val="24"/>
        </w:rPr>
        <w:t>doplní účastník)</w:t>
      </w:r>
      <w:permEnd w:id="840982094"/>
    </w:p>
    <w:p w14:paraId="51BC4F05" w14:textId="77777777" w:rsidR="00B83E16" w:rsidRDefault="00B83E16" w:rsidP="00B83E16">
      <w:pPr>
        <w:tabs>
          <w:tab w:val="left" w:pos="-180"/>
          <w:tab w:val="left" w:pos="2127"/>
        </w:tabs>
        <w:rPr>
          <w:rFonts w:asciiTheme="minorHAnsi" w:hAnsiTheme="minorHAnsi" w:cstheme="minorHAnsi"/>
          <w:bCs/>
          <w:sz w:val="24"/>
          <w:szCs w:val="24"/>
        </w:rPr>
      </w:pPr>
      <w:r>
        <w:rPr>
          <w:rFonts w:asciiTheme="minorHAnsi" w:hAnsiTheme="minorHAnsi" w:cstheme="minorHAnsi"/>
          <w:bCs/>
          <w:sz w:val="24"/>
          <w:szCs w:val="24"/>
        </w:rPr>
        <w:t>DIČ:</w:t>
      </w:r>
      <w:r>
        <w:rPr>
          <w:rFonts w:asciiTheme="minorHAnsi" w:hAnsiTheme="minorHAnsi" w:cstheme="minorHAnsi"/>
          <w:bCs/>
          <w:sz w:val="24"/>
          <w:szCs w:val="24"/>
        </w:rPr>
        <w:tab/>
      </w:r>
      <w:permStart w:id="2112319495" w:edGrp="everyone"/>
      <w:r>
        <w:rPr>
          <w:rFonts w:asciiTheme="minorHAnsi" w:hAnsiTheme="minorHAnsi" w:cstheme="minorHAnsi"/>
          <w:sz w:val="24"/>
          <w:szCs w:val="24"/>
        </w:rPr>
        <w:t>(</w:t>
      </w:r>
      <w:r>
        <w:rPr>
          <w:rFonts w:asciiTheme="minorHAnsi" w:hAnsiTheme="minorHAnsi" w:cstheme="minorHAnsi"/>
          <w:bCs/>
          <w:sz w:val="24"/>
          <w:szCs w:val="24"/>
        </w:rPr>
        <w:t>doplní účastník)</w:t>
      </w:r>
      <w:permEnd w:id="2112319495"/>
    </w:p>
    <w:p w14:paraId="403047B6" w14:textId="77777777" w:rsidR="00B83E16" w:rsidRDefault="00B83E16" w:rsidP="00B83E16">
      <w:pPr>
        <w:tabs>
          <w:tab w:val="left" w:pos="709"/>
          <w:tab w:val="left" w:pos="2127"/>
        </w:tabs>
        <w:ind w:left="720" w:hanging="720"/>
        <w:rPr>
          <w:rFonts w:asciiTheme="minorHAnsi" w:hAnsiTheme="minorHAnsi" w:cstheme="minorHAnsi"/>
          <w:sz w:val="24"/>
          <w:szCs w:val="24"/>
        </w:rPr>
      </w:pPr>
      <w:r>
        <w:rPr>
          <w:rFonts w:asciiTheme="minorHAnsi" w:hAnsiTheme="minorHAnsi" w:cstheme="minorHAnsi"/>
          <w:sz w:val="24"/>
          <w:szCs w:val="24"/>
        </w:rPr>
        <w:t>Peněžní ústav:</w:t>
      </w:r>
      <w:r>
        <w:rPr>
          <w:rFonts w:asciiTheme="minorHAnsi" w:hAnsiTheme="minorHAnsi" w:cstheme="minorHAnsi"/>
          <w:sz w:val="24"/>
          <w:szCs w:val="24"/>
        </w:rPr>
        <w:tab/>
      </w:r>
      <w:permStart w:id="1653814517" w:edGrp="everyone"/>
      <w:r>
        <w:rPr>
          <w:rFonts w:asciiTheme="minorHAnsi" w:hAnsiTheme="minorHAnsi" w:cstheme="minorHAnsi"/>
          <w:sz w:val="24"/>
          <w:szCs w:val="24"/>
        </w:rPr>
        <w:t>(</w:t>
      </w:r>
      <w:r>
        <w:rPr>
          <w:rFonts w:asciiTheme="minorHAnsi" w:hAnsiTheme="minorHAnsi" w:cstheme="minorHAnsi"/>
          <w:bCs/>
          <w:sz w:val="24"/>
          <w:szCs w:val="24"/>
        </w:rPr>
        <w:t>doplní účastník)</w:t>
      </w:r>
      <w:permEnd w:id="1653814517"/>
    </w:p>
    <w:p w14:paraId="173BE33E" w14:textId="77777777" w:rsidR="00B83E16" w:rsidRDefault="00B83E16" w:rsidP="00B83E16">
      <w:pPr>
        <w:pBdr>
          <w:bottom w:val="single" w:sz="6" w:space="1" w:color="auto"/>
        </w:pBdr>
        <w:tabs>
          <w:tab w:val="left" w:pos="709"/>
          <w:tab w:val="left" w:pos="2127"/>
        </w:tabs>
        <w:rPr>
          <w:rFonts w:asciiTheme="minorHAnsi" w:hAnsiTheme="minorHAnsi" w:cstheme="minorHAnsi"/>
          <w:sz w:val="24"/>
          <w:szCs w:val="24"/>
        </w:rPr>
      </w:pPr>
      <w:r>
        <w:rPr>
          <w:rFonts w:asciiTheme="minorHAnsi" w:hAnsiTheme="minorHAnsi" w:cstheme="minorHAnsi"/>
          <w:sz w:val="24"/>
          <w:szCs w:val="24"/>
        </w:rPr>
        <w:t>Číslo účtu:</w:t>
      </w:r>
      <w:r>
        <w:rPr>
          <w:rFonts w:asciiTheme="minorHAnsi" w:hAnsiTheme="minorHAnsi" w:cstheme="minorHAnsi"/>
          <w:sz w:val="24"/>
          <w:szCs w:val="24"/>
        </w:rPr>
        <w:tab/>
      </w:r>
      <w:permStart w:id="1573939395" w:edGrp="everyone"/>
      <w:r>
        <w:rPr>
          <w:rFonts w:asciiTheme="minorHAnsi" w:hAnsiTheme="minorHAnsi" w:cstheme="minorHAnsi"/>
          <w:sz w:val="24"/>
          <w:szCs w:val="24"/>
        </w:rPr>
        <w:t>(</w:t>
      </w:r>
      <w:r>
        <w:rPr>
          <w:rFonts w:asciiTheme="minorHAnsi" w:hAnsiTheme="minorHAnsi" w:cstheme="minorHAnsi"/>
          <w:bCs/>
          <w:sz w:val="24"/>
          <w:szCs w:val="24"/>
        </w:rPr>
        <w:t>doplní účastník)</w:t>
      </w:r>
      <w:permEnd w:id="1573939395"/>
    </w:p>
    <w:p w14:paraId="6F8977FE" w14:textId="638F13D0" w:rsidR="00B83E16" w:rsidRDefault="00B83E16" w:rsidP="00B83E16">
      <w:pPr>
        <w:pBdr>
          <w:bottom w:val="single" w:sz="6" w:space="1" w:color="auto"/>
        </w:pBdr>
        <w:tabs>
          <w:tab w:val="left" w:pos="709"/>
        </w:tabs>
        <w:rPr>
          <w:rFonts w:asciiTheme="minorHAnsi" w:hAnsiTheme="minorHAnsi" w:cstheme="minorHAnsi"/>
          <w:bCs/>
          <w:sz w:val="24"/>
          <w:szCs w:val="24"/>
        </w:rPr>
      </w:pPr>
      <w:r>
        <w:rPr>
          <w:rFonts w:asciiTheme="minorHAnsi" w:hAnsiTheme="minorHAnsi" w:cstheme="minorHAnsi"/>
          <w:bCs/>
          <w:sz w:val="24"/>
          <w:szCs w:val="24"/>
        </w:rPr>
        <w:t xml:space="preserve">Obchodní společnost zapsaná v </w:t>
      </w:r>
      <w:permStart w:id="461274651" w:edGrp="everyone"/>
      <w:r>
        <w:rPr>
          <w:rFonts w:asciiTheme="minorHAnsi" w:hAnsiTheme="minorHAnsi" w:cstheme="minorHAnsi"/>
          <w:sz w:val="24"/>
          <w:szCs w:val="24"/>
        </w:rPr>
        <w:t>(údaje o zápisu v </w:t>
      </w:r>
      <w:proofErr w:type="gramStart"/>
      <w:r>
        <w:rPr>
          <w:rFonts w:asciiTheme="minorHAnsi" w:hAnsiTheme="minorHAnsi" w:cstheme="minorHAnsi"/>
          <w:sz w:val="24"/>
          <w:szCs w:val="24"/>
        </w:rPr>
        <w:t xml:space="preserve">rejstříku- </w:t>
      </w:r>
      <w:r>
        <w:rPr>
          <w:rFonts w:asciiTheme="minorHAnsi" w:hAnsiTheme="minorHAnsi" w:cstheme="minorHAnsi"/>
          <w:bCs/>
          <w:sz w:val="24"/>
          <w:szCs w:val="24"/>
        </w:rPr>
        <w:t>doplní</w:t>
      </w:r>
      <w:proofErr w:type="gramEnd"/>
      <w:r>
        <w:rPr>
          <w:rFonts w:asciiTheme="minorHAnsi" w:hAnsiTheme="minorHAnsi" w:cstheme="minorHAnsi"/>
          <w:bCs/>
          <w:sz w:val="24"/>
          <w:szCs w:val="24"/>
        </w:rPr>
        <w:t xml:space="preserve"> účastník)</w:t>
      </w:r>
      <w:permEnd w:id="461274651"/>
    </w:p>
    <w:p w14:paraId="02F7F91B" w14:textId="77777777" w:rsidR="00B83E16" w:rsidRDefault="00B83E16" w:rsidP="00B83E16">
      <w:pPr>
        <w:pBdr>
          <w:bottom w:val="single" w:sz="6" w:space="1" w:color="auto"/>
        </w:pBdr>
        <w:tabs>
          <w:tab w:val="left" w:pos="709"/>
        </w:tabs>
        <w:rPr>
          <w:rFonts w:asciiTheme="minorHAnsi" w:hAnsiTheme="minorHAnsi" w:cstheme="minorHAnsi"/>
          <w:bCs/>
          <w:sz w:val="24"/>
          <w:szCs w:val="24"/>
        </w:rPr>
      </w:pPr>
    </w:p>
    <w:p w14:paraId="2B0114FE" w14:textId="77777777" w:rsidR="00B83E16" w:rsidRDefault="00B83E16" w:rsidP="004B0BFE">
      <w:pPr>
        <w:tabs>
          <w:tab w:val="left" w:pos="-180"/>
        </w:tabs>
        <w:ind w:left="720" w:hanging="720"/>
        <w:rPr>
          <w:rFonts w:asciiTheme="minorHAnsi" w:hAnsiTheme="minorHAnsi" w:cstheme="minorHAnsi"/>
          <w:bCs/>
          <w:sz w:val="24"/>
          <w:szCs w:val="24"/>
        </w:rPr>
      </w:pPr>
    </w:p>
    <w:p w14:paraId="01EFD131" w14:textId="006E856B" w:rsidR="004B0BFE" w:rsidRPr="005E5E20" w:rsidRDefault="004B0BFE" w:rsidP="004B0BFE">
      <w:pPr>
        <w:tabs>
          <w:tab w:val="left" w:pos="-180"/>
        </w:tabs>
        <w:ind w:left="720" w:hanging="720"/>
        <w:rPr>
          <w:rFonts w:asciiTheme="minorHAnsi" w:hAnsiTheme="minorHAnsi" w:cstheme="minorHAnsi"/>
          <w:bCs/>
          <w:sz w:val="24"/>
          <w:szCs w:val="24"/>
        </w:rPr>
      </w:pPr>
      <w:r w:rsidRPr="005E5E20">
        <w:rPr>
          <w:rFonts w:asciiTheme="minorHAnsi" w:hAnsiTheme="minorHAnsi" w:cstheme="minorHAnsi"/>
          <w:bCs/>
          <w:sz w:val="24"/>
          <w:szCs w:val="24"/>
        </w:rPr>
        <w:t xml:space="preserve">Dále jen </w:t>
      </w:r>
      <w:r w:rsidRPr="005E5E20">
        <w:rPr>
          <w:rFonts w:asciiTheme="minorHAnsi" w:hAnsiTheme="minorHAnsi" w:cstheme="minorHAnsi"/>
          <w:bCs/>
          <w:color w:val="2E74B5"/>
          <w:sz w:val="24"/>
          <w:szCs w:val="24"/>
        </w:rPr>
        <w:t>Zhotovitel</w:t>
      </w:r>
    </w:p>
    <w:p w14:paraId="01EFD132" w14:textId="77777777" w:rsidR="004B0BFE" w:rsidRPr="005E5E20" w:rsidRDefault="004B0BFE" w:rsidP="004B0BFE">
      <w:pPr>
        <w:tabs>
          <w:tab w:val="left" w:pos="-180"/>
        </w:tabs>
        <w:ind w:left="720" w:hanging="720"/>
        <w:rPr>
          <w:rFonts w:asciiTheme="minorHAnsi" w:hAnsiTheme="minorHAnsi" w:cstheme="minorHAnsi"/>
          <w:bCs/>
          <w:sz w:val="24"/>
          <w:szCs w:val="24"/>
        </w:rPr>
      </w:pPr>
    </w:p>
    <w:p w14:paraId="01EFD136" w14:textId="77777777" w:rsidR="00477321" w:rsidRPr="005E5E20" w:rsidRDefault="00477321" w:rsidP="00477321">
      <w:pPr>
        <w:tabs>
          <w:tab w:val="left" w:pos="709"/>
        </w:tabs>
        <w:rPr>
          <w:rFonts w:asciiTheme="minorHAnsi" w:hAnsiTheme="minorHAnsi" w:cstheme="minorHAnsi"/>
          <w:bCs/>
          <w:i/>
          <w:sz w:val="24"/>
          <w:szCs w:val="24"/>
        </w:rPr>
      </w:pPr>
      <w:r w:rsidRPr="005E5E20">
        <w:rPr>
          <w:rFonts w:asciiTheme="minorHAnsi" w:hAnsiTheme="minorHAnsi" w:cstheme="minorHAnsi"/>
          <w:i/>
          <w:sz w:val="24"/>
          <w:szCs w:val="24"/>
        </w:rPr>
        <w:tab/>
      </w:r>
      <w:r w:rsidRPr="005E5E20">
        <w:rPr>
          <w:rFonts w:asciiTheme="minorHAnsi" w:hAnsiTheme="minorHAnsi" w:cstheme="minorHAnsi"/>
          <w:bCs/>
          <w:i/>
          <w:sz w:val="24"/>
          <w:szCs w:val="24"/>
        </w:rPr>
        <w:t>(obě strany společně dále též jako „</w:t>
      </w:r>
      <w:r w:rsidRPr="005E5E20">
        <w:rPr>
          <w:rFonts w:asciiTheme="minorHAnsi" w:hAnsiTheme="minorHAnsi" w:cstheme="minorHAnsi"/>
          <w:b/>
          <w:bCs/>
          <w:i/>
          <w:sz w:val="24"/>
          <w:szCs w:val="24"/>
        </w:rPr>
        <w:t>Smluvní strany</w:t>
      </w:r>
      <w:r w:rsidRPr="005E5E20">
        <w:rPr>
          <w:rFonts w:asciiTheme="minorHAnsi" w:hAnsiTheme="minorHAnsi" w:cstheme="minorHAnsi"/>
          <w:bCs/>
          <w:i/>
          <w:sz w:val="24"/>
          <w:szCs w:val="24"/>
        </w:rPr>
        <w:t>“)</w:t>
      </w:r>
    </w:p>
    <w:p w14:paraId="01EFD137" w14:textId="77777777" w:rsidR="00477321" w:rsidRDefault="00477321" w:rsidP="00477321">
      <w:pPr>
        <w:spacing w:after="120"/>
        <w:jc w:val="center"/>
        <w:rPr>
          <w:rFonts w:asciiTheme="minorHAnsi" w:hAnsiTheme="minorHAnsi" w:cstheme="minorHAnsi"/>
          <w:b/>
          <w:sz w:val="24"/>
          <w:szCs w:val="24"/>
        </w:rPr>
      </w:pPr>
    </w:p>
    <w:p w14:paraId="14F9344B" w14:textId="77777777" w:rsidR="00042F41" w:rsidRDefault="00042F41" w:rsidP="00477321">
      <w:pPr>
        <w:spacing w:after="120"/>
        <w:jc w:val="center"/>
        <w:rPr>
          <w:rFonts w:asciiTheme="minorHAnsi" w:hAnsiTheme="minorHAnsi" w:cstheme="minorHAnsi"/>
          <w:b/>
          <w:sz w:val="24"/>
          <w:szCs w:val="24"/>
        </w:rPr>
      </w:pPr>
    </w:p>
    <w:p w14:paraId="4CAD1EEE" w14:textId="77777777" w:rsidR="00042F41" w:rsidRDefault="00042F41" w:rsidP="00477321">
      <w:pPr>
        <w:spacing w:after="120"/>
        <w:jc w:val="center"/>
        <w:rPr>
          <w:rFonts w:asciiTheme="minorHAnsi" w:hAnsiTheme="minorHAnsi" w:cstheme="minorHAnsi"/>
          <w:b/>
          <w:sz w:val="24"/>
          <w:szCs w:val="24"/>
        </w:rPr>
      </w:pPr>
    </w:p>
    <w:p w14:paraId="7760BA02" w14:textId="77777777" w:rsidR="006E5157" w:rsidRDefault="006E5157" w:rsidP="00477321">
      <w:pPr>
        <w:spacing w:after="120"/>
        <w:jc w:val="center"/>
        <w:rPr>
          <w:rFonts w:asciiTheme="minorHAnsi" w:hAnsiTheme="minorHAnsi" w:cstheme="minorHAnsi"/>
          <w:b/>
          <w:sz w:val="24"/>
          <w:szCs w:val="24"/>
        </w:rPr>
      </w:pPr>
    </w:p>
    <w:p w14:paraId="113A70BA" w14:textId="77777777" w:rsidR="00042F41" w:rsidRPr="005E5E20" w:rsidRDefault="00042F41" w:rsidP="00477321">
      <w:pPr>
        <w:spacing w:after="120"/>
        <w:jc w:val="center"/>
        <w:rPr>
          <w:rFonts w:asciiTheme="minorHAnsi" w:hAnsiTheme="minorHAnsi" w:cstheme="minorHAnsi"/>
          <w:b/>
          <w:sz w:val="24"/>
          <w:szCs w:val="24"/>
        </w:rPr>
      </w:pPr>
    </w:p>
    <w:p w14:paraId="01EFD138" w14:textId="0EB55D24" w:rsidR="002463F7" w:rsidRDefault="002463F7">
      <w:pPr>
        <w:rPr>
          <w:rFonts w:asciiTheme="minorHAnsi" w:hAnsiTheme="minorHAnsi" w:cstheme="minorHAnsi"/>
          <w:b/>
          <w:color w:val="2E74B5"/>
          <w:sz w:val="24"/>
          <w:szCs w:val="24"/>
        </w:rPr>
      </w:pPr>
    </w:p>
    <w:p w14:paraId="68F3408B" w14:textId="77777777" w:rsidR="004D328E" w:rsidRPr="005E5E20" w:rsidRDefault="004D328E">
      <w:pPr>
        <w:rPr>
          <w:rFonts w:asciiTheme="minorHAnsi" w:hAnsiTheme="minorHAnsi" w:cstheme="minorHAnsi"/>
          <w:b/>
          <w:color w:val="2E74B5"/>
          <w:sz w:val="24"/>
          <w:szCs w:val="24"/>
        </w:rPr>
      </w:pPr>
    </w:p>
    <w:p w14:paraId="01EFD139" w14:textId="77777777" w:rsidR="00477321" w:rsidRPr="005E5E20" w:rsidRDefault="00477321" w:rsidP="00477321">
      <w:pPr>
        <w:numPr>
          <w:ilvl w:val="0"/>
          <w:numId w:val="1"/>
        </w:numPr>
        <w:tabs>
          <w:tab w:val="clear" w:pos="360"/>
          <w:tab w:val="num" w:pos="709"/>
        </w:tabs>
        <w:spacing w:after="60" w:line="288" w:lineRule="auto"/>
        <w:ind w:left="709" w:right="-158" w:hanging="709"/>
        <w:jc w:val="both"/>
        <w:rPr>
          <w:rFonts w:asciiTheme="minorHAnsi" w:hAnsiTheme="minorHAnsi" w:cstheme="minorHAnsi"/>
          <w:b/>
          <w:color w:val="2E74B5"/>
          <w:sz w:val="24"/>
          <w:szCs w:val="24"/>
        </w:rPr>
      </w:pPr>
      <w:r w:rsidRPr="005E5E20">
        <w:rPr>
          <w:rFonts w:asciiTheme="minorHAnsi" w:hAnsiTheme="minorHAnsi" w:cstheme="minorHAnsi"/>
          <w:b/>
          <w:color w:val="2E74B5"/>
          <w:sz w:val="24"/>
          <w:szCs w:val="24"/>
        </w:rPr>
        <w:lastRenderedPageBreak/>
        <w:t>PREAMBULE</w:t>
      </w:r>
    </w:p>
    <w:p w14:paraId="371B1DEB" w14:textId="6FC2F556" w:rsidR="00893528" w:rsidRPr="00A1641D" w:rsidRDefault="00893528" w:rsidP="00893528">
      <w:pPr>
        <w:numPr>
          <w:ilvl w:val="1"/>
          <w:numId w:val="1"/>
        </w:numPr>
        <w:spacing w:after="60" w:line="288" w:lineRule="auto"/>
        <w:ind w:right="-158"/>
        <w:jc w:val="both"/>
        <w:rPr>
          <w:rFonts w:asciiTheme="minorHAnsi" w:hAnsiTheme="minorHAnsi" w:cstheme="minorHAnsi"/>
          <w:b/>
          <w:sz w:val="24"/>
          <w:szCs w:val="24"/>
        </w:rPr>
      </w:pPr>
      <w:r w:rsidRPr="003C06CE">
        <w:rPr>
          <w:rFonts w:asciiTheme="minorHAnsi" w:hAnsiTheme="minorHAnsi" w:cstheme="minorHAnsi"/>
          <w:sz w:val="24"/>
          <w:szCs w:val="24"/>
        </w:rPr>
        <w:t xml:space="preserve">Účelem této smlouvy (dále jen „Smlouva“) je realizace modernizace části veřejného osvětlení (dále jen „VO“) ve městě </w:t>
      </w:r>
      <w:r w:rsidR="007077B8">
        <w:rPr>
          <w:rFonts w:asciiTheme="minorHAnsi" w:hAnsiTheme="minorHAnsi" w:cstheme="minorHAnsi"/>
          <w:sz w:val="24"/>
          <w:szCs w:val="24"/>
        </w:rPr>
        <w:t>Břeclavi</w:t>
      </w:r>
      <w:r w:rsidRPr="003C06CE">
        <w:rPr>
          <w:rFonts w:asciiTheme="minorHAnsi" w:hAnsiTheme="minorHAnsi" w:cstheme="minorHAnsi"/>
          <w:sz w:val="24"/>
          <w:szCs w:val="24"/>
        </w:rPr>
        <w:t xml:space="preserve"> s cílem snížení jeho energetické náročnosti, a to při dodržení podmínek Národního plánu obnovy (Výzva </w:t>
      </w:r>
      <w:r>
        <w:rPr>
          <w:rFonts w:asciiTheme="minorHAnsi" w:hAnsiTheme="minorHAnsi" w:cstheme="minorHAnsi"/>
          <w:sz w:val="24"/>
          <w:szCs w:val="24"/>
        </w:rPr>
        <w:t xml:space="preserve">č. </w:t>
      </w:r>
      <w:r w:rsidRPr="003C06CE">
        <w:rPr>
          <w:rFonts w:asciiTheme="minorHAnsi" w:hAnsiTheme="minorHAnsi" w:cstheme="minorHAnsi"/>
          <w:sz w:val="24"/>
          <w:szCs w:val="24"/>
        </w:rPr>
        <w:t>NPO 1/2022</w:t>
      </w:r>
      <w:r>
        <w:rPr>
          <w:rFonts w:asciiTheme="minorHAnsi" w:hAnsiTheme="minorHAnsi" w:cstheme="minorHAnsi"/>
          <w:sz w:val="24"/>
          <w:szCs w:val="24"/>
        </w:rPr>
        <w:t xml:space="preserve">, </w:t>
      </w:r>
      <w:r w:rsidRPr="003C06CE">
        <w:rPr>
          <w:rFonts w:asciiTheme="minorHAnsi" w:hAnsiTheme="minorHAnsi" w:cstheme="minorHAnsi"/>
          <w:sz w:val="24"/>
          <w:szCs w:val="24"/>
        </w:rPr>
        <w:t xml:space="preserve">komponenta 2.2.2 Rekonstrukce veřejného osvětlení, z nějž Objednatel důvodně předpokládá získání finanční podpory na realizaci díla dle Smlouvy (dále jen „Dotace“)). Touto Smlouvou je realizována </w:t>
      </w:r>
      <w:r w:rsidR="001F6EBF" w:rsidRPr="004D328E">
        <w:rPr>
          <w:rFonts w:asciiTheme="minorHAnsi" w:hAnsiTheme="minorHAnsi" w:cstheme="minorHAnsi"/>
          <w:sz w:val="24"/>
          <w:szCs w:val="24"/>
        </w:rPr>
        <w:t>nadlimitní</w:t>
      </w:r>
      <w:r w:rsidRPr="004D328E">
        <w:rPr>
          <w:rFonts w:asciiTheme="minorHAnsi" w:hAnsiTheme="minorHAnsi" w:cstheme="minorHAnsi"/>
          <w:sz w:val="24"/>
          <w:szCs w:val="24"/>
        </w:rPr>
        <w:t xml:space="preserve"> veřejná zakázka na </w:t>
      </w:r>
      <w:r w:rsidR="000B3823">
        <w:rPr>
          <w:rFonts w:asciiTheme="minorHAnsi" w:hAnsiTheme="minorHAnsi" w:cstheme="minorHAnsi"/>
          <w:sz w:val="24"/>
          <w:szCs w:val="24"/>
        </w:rPr>
        <w:t>dodávky</w:t>
      </w:r>
      <w:r w:rsidRPr="003C06CE">
        <w:rPr>
          <w:rFonts w:asciiTheme="minorHAnsi" w:hAnsiTheme="minorHAnsi" w:cstheme="minorHAnsi"/>
          <w:sz w:val="24"/>
          <w:szCs w:val="24"/>
        </w:rPr>
        <w:t xml:space="preserve"> „</w:t>
      </w:r>
      <w:r w:rsidR="004D328E" w:rsidRPr="004D328E">
        <w:rPr>
          <w:rFonts w:ascii="Calibri" w:eastAsia="Calibri" w:hAnsi="Calibri" w:cs="Calibri"/>
          <w:b/>
          <w:bCs/>
          <w:sz w:val="24"/>
          <w:szCs w:val="24"/>
        </w:rPr>
        <w:t>Rekonstrukce veřejného osvětlení ve městě Břeclav - 2. etapa</w:t>
      </w:r>
      <w:r w:rsidRPr="003C06CE">
        <w:rPr>
          <w:rFonts w:asciiTheme="minorHAnsi" w:hAnsiTheme="minorHAnsi" w:cstheme="minorHAnsi"/>
          <w:sz w:val="24"/>
          <w:szCs w:val="24"/>
        </w:rPr>
        <w:t>“ zadaná objednatelem jakožto veřejným zadavatelem (dále jen „</w:t>
      </w:r>
      <w:r w:rsidR="000552CC">
        <w:rPr>
          <w:rFonts w:asciiTheme="minorHAnsi" w:hAnsiTheme="minorHAnsi" w:cstheme="minorHAnsi"/>
          <w:sz w:val="24"/>
          <w:szCs w:val="24"/>
        </w:rPr>
        <w:t>Zakázka</w:t>
      </w:r>
      <w:r w:rsidRPr="003C06CE">
        <w:rPr>
          <w:rFonts w:asciiTheme="minorHAnsi" w:hAnsiTheme="minorHAnsi" w:cstheme="minorHAnsi"/>
          <w:sz w:val="24"/>
          <w:szCs w:val="24"/>
        </w:rPr>
        <w:t>“</w:t>
      </w:r>
      <w:r w:rsidR="00D31046">
        <w:rPr>
          <w:rFonts w:asciiTheme="minorHAnsi" w:hAnsiTheme="minorHAnsi" w:cstheme="minorHAnsi"/>
          <w:sz w:val="24"/>
          <w:szCs w:val="24"/>
        </w:rPr>
        <w:t xml:space="preserve"> nebo také „Dílo“</w:t>
      </w:r>
      <w:r w:rsidRPr="003C06CE">
        <w:rPr>
          <w:rFonts w:asciiTheme="minorHAnsi" w:hAnsiTheme="minorHAnsi" w:cstheme="minorHAnsi"/>
          <w:sz w:val="24"/>
          <w:szCs w:val="24"/>
        </w:rPr>
        <w:t>), pro niž byla Objednatelem v zadávacím řízení jako nejvhodnější vybrána nabídka Zhotovitele.</w:t>
      </w:r>
    </w:p>
    <w:p w14:paraId="50FCDEAD" w14:textId="5598D174" w:rsidR="000552CC" w:rsidRPr="000552CC" w:rsidRDefault="000552CC" w:rsidP="000552CC">
      <w:pPr>
        <w:numPr>
          <w:ilvl w:val="1"/>
          <w:numId w:val="1"/>
        </w:numPr>
        <w:spacing w:after="60" w:line="288" w:lineRule="auto"/>
        <w:ind w:right="-158"/>
        <w:jc w:val="both"/>
        <w:rPr>
          <w:rFonts w:asciiTheme="minorHAnsi" w:hAnsiTheme="minorHAnsi" w:cstheme="minorHAnsi"/>
          <w:b/>
          <w:sz w:val="24"/>
          <w:szCs w:val="24"/>
        </w:rPr>
      </w:pPr>
      <w:r w:rsidRPr="00C50A1F">
        <w:rPr>
          <w:rFonts w:asciiTheme="minorHAnsi" w:hAnsiTheme="minorHAnsi" w:cstheme="minorHAnsi"/>
          <w:sz w:val="24"/>
          <w:szCs w:val="24"/>
        </w:rPr>
        <w:t>Účelem této smlouvy</w:t>
      </w:r>
      <w:r>
        <w:rPr>
          <w:rFonts w:asciiTheme="minorHAnsi" w:hAnsiTheme="minorHAnsi" w:cstheme="minorHAnsi"/>
          <w:sz w:val="24"/>
          <w:szCs w:val="24"/>
        </w:rPr>
        <w:t xml:space="preserve"> o dílo (dále „Smlouva“)</w:t>
      </w:r>
      <w:r w:rsidRPr="00C50A1F">
        <w:rPr>
          <w:rFonts w:asciiTheme="minorHAnsi" w:hAnsiTheme="minorHAnsi" w:cstheme="minorHAnsi"/>
          <w:sz w:val="24"/>
          <w:szCs w:val="24"/>
        </w:rPr>
        <w:t xml:space="preserve"> je vznik závazku Zhotovitele, že provede </w:t>
      </w:r>
      <w:r w:rsidR="00D31046">
        <w:rPr>
          <w:rFonts w:asciiTheme="minorHAnsi" w:hAnsiTheme="minorHAnsi" w:cstheme="minorHAnsi"/>
          <w:sz w:val="24"/>
          <w:szCs w:val="24"/>
        </w:rPr>
        <w:t>D</w:t>
      </w:r>
      <w:r w:rsidRPr="00C50A1F">
        <w:rPr>
          <w:rFonts w:asciiTheme="minorHAnsi" w:hAnsiTheme="minorHAnsi" w:cstheme="minorHAnsi"/>
          <w:sz w:val="24"/>
          <w:szCs w:val="24"/>
        </w:rPr>
        <w:t xml:space="preserve">ílo a současně vznik závazku Objednatele, že provedené </w:t>
      </w:r>
      <w:r>
        <w:rPr>
          <w:rFonts w:asciiTheme="minorHAnsi" w:hAnsiTheme="minorHAnsi" w:cstheme="minorHAnsi"/>
          <w:sz w:val="24"/>
          <w:szCs w:val="24"/>
        </w:rPr>
        <w:t>D</w:t>
      </w:r>
      <w:r w:rsidRPr="00C50A1F">
        <w:rPr>
          <w:rFonts w:asciiTheme="minorHAnsi" w:hAnsiTheme="minorHAnsi" w:cstheme="minorHAnsi"/>
          <w:sz w:val="24"/>
          <w:szCs w:val="24"/>
        </w:rPr>
        <w:t xml:space="preserve">ílo převezme a za jeho provedení zaplatí sjednanou odměnu, to vše za podmínek dále ve </w:t>
      </w:r>
      <w:r>
        <w:rPr>
          <w:rFonts w:asciiTheme="minorHAnsi" w:hAnsiTheme="minorHAnsi" w:cstheme="minorHAnsi"/>
          <w:sz w:val="24"/>
          <w:szCs w:val="24"/>
        </w:rPr>
        <w:t>S</w:t>
      </w:r>
      <w:r w:rsidRPr="00C50A1F">
        <w:rPr>
          <w:rFonts w:asciiTheme="minorHAnsi" w:hAnsiTheme="minorHAnsi" w:cstheme="minorHAnsi"/>
          <w:sz w:val="24"/>
          <w:szCs w:val="24"/>
        </w:rPr>
        <w:t xml:space="preserve">mlouvě sjednaných. </w:t>
      </w:r>
    </w:p>
    <w:p w14:paraId="6186127E" w14:textId="00085A56" w:rsidR="004214A0" w:rsidRPr="00C50A1F" w:rsidRDefault="004214A0" w:rsidP="004214A0">
      <w:pPr>
        <w:numPr>
          <w:ilvl w:val="1"/>
          <w:numId w:val="1"/>
        </w:numPr>
        <w:spacing w:after="60" w:line="288" w:lineRule="auto"/>
        <w:ind w:right="-158"/>
        <w:jc w:val="both"/>
        <w:rPr>
          <w:rFonts w:asciiTheme="minorHAnsi" w:hAnsiTheme="minorHAnsi" w:cstheme="minorHAnsi"/>
          <w:b/>
          <w:sz w:val="24"/>
          <w:szCs w:val="24"/>
        </w:rPr>
      </w:pPr>
      <w:r w:rsidRPr="00C50A1F">
        <w:rPr>
          <w:rFonts w:asciiTheme="minorHAnsi" w:hAnsiTheme="minorHAnsi" w:cstheme="minorHAnsi"/>
          <w:sz w:val="24"/>
          <w:szCs w:val="24"/>
        </w:rPr>
        <w:t xml:space="preserve">Pro naplnění účelu této </w:t>
      </w:r>
      <w:r w:rsidR="00D705D8">
        <w:rPr>
          <w:rFonts w:asciiTheme="minorHAnsi" w:hAnsiTheme="minorHAnsi" w:cstheme="minorHAnsi"/>
          <w:sz w:val="24"/>
          <w:szCs w:val="24"/>
        </w:rPr>
        <w:t>S</w:t>
      </w:r>
      <w:r w:rsidRPr="00C50A1F">
        <w:rPr>
          <w:rFonts w:asciiTheme="minorHAnsi" w:hAnsiTheme="minorHAnsi" w:cstheme="minorHAnsi"/>
          <w:sz w:val="24"/>
          <w:szCs w:val="24"/>
        </w:rPr>
        <w:t xml:space="preserve">mlouvy jsou </w:t>
      </w:r>
      <w:r w:rsidR="00F06817">
        <w:rPr>
          <w:rFonts w:asciiTheme="minorHAnsi" w:hAnsiTheme="minorHAnsi" w:cstheme="minorHAnsi"/>
          <w:sz w:val="24"/>
          <w:szCs w:val="24"/>
        </w:rPr>
        <w:t>S</w:t>
      </w:r>
      <w:r w:rsidRPr="00C50A1F">
        <w:rPr>
          <w:rFonts w:asciiTheme="minorHAnsi" w:hAnsiTheme="minorHAnsi" w:cstheme="minorHAnsi"/>
          <w:sz w:val="24"/>
          <w:szCs w:val="24"/>
        </w:rPr>
        <w:t xml:space="preserve">mluvní strany povinny vyvinout veškerou potřebnou součinnost a spolupráci a nemařit účel této </w:t>
      </w:r>
      <w:r w:rsidR="00425A01">
        <w:rPr>
          <w:rFonts w:asciiTheme="minorHAnsi" w:hAnsiTheme="minorHAnsi" w:cstheme="minorHAnsi"/>
          <w:sz w:val="24"/>
          <w:szCs w:val="24"/>
        </w:rPr>
        <w:t>S</w:t>
      </w:r>
      <w:r w:rsidRPr="00C50A1F">
        <w:rPr>
          <w:rFonts w:asciiTheme="minorHAnsi" w:hAnsiTheme="minorHAnsi" w:cstheme="minorHAnsi"/>
          <w:sz w:val="24"/>
          <w:szCs w:val="24"/>
        </w:rPr>
        <w:t xml:space="preserve">mlouvy. Smluvní strany jsou povinny vykládat veškerá ujednání této </w:t>
      </w:r>
      <w:r w:rsidR="00613060">
        <w:rPr>
          <w:rFonts w:asciiTheme="minorHAnsi" w:hAnsiTheme="minorHAnsi" w:cstheme="minorHAnsi"/>
          <w:sz w:val="24"/>
          <w:szCs w:val="24"/>
        </w:rPr>
        <w:t>S</w:t>
      </w:r>
      <w:r w:rsidRPr="00C50A1F">
        <w:rPr>
          <w:rFonts w:asciiTheme="minorHAnsi" w:hAnsiTheme="minorHAnsi" w:cstheme="minorHAnsi"/>
          <w:sz w:val="24"/>
          <w:szCs w:val="24"/>
        </w:rPr>
        <w:t xml:space="preserve">mlouvy tak, aby byl naplněn účel této </w:t>
      </w:r>
      <w:r w:rsidR="00D705D8">
        <w:rPr>
          <w:rFonts w:asciiTheme="minorHAnsi" w:hAnsiTheme="minorHAnsi" w:cstheme="minorHAnsi"/>
          <w:sz w:val="24"/>
          <w:szCs w:val="24"/>
        </w:rPr>
        <w:t>S</w:t>
      </w:r>
      <w:r w:rsidRPr="00C50A1F">
        <w:rPr>
          <w:rFonts w:asciiTheme="minorHAnsi" w:hAnsiTheme="minorHAnsi" w:cstheme="minorHAnsi"/>
          <w:sz w:val="24"/>
          <w:szCs w:val="24"/>
        </w:rPr>
        <w:t>mlouvy.</w:t>
      </w:r>
    </w:p>
    <w:p w14:paraId="6F805199" w14:textId="71E31434" w:rsidR="004214A0" w:rsidRPr="00C50A1F" w:rsidRDefault="004214A0" w:rsidP="004214A0">
      <w:pPr>
        <w:numPr>
          <w:ilvl w:val="1"/>
          <w:numId w:val="1"/>
        </w:numPr>
        <w:spacing w:after="60" w:line="288" w:lineRule="auto"/>
        <w:ind w:right="-158"/>
        <w:jc w:val="both"/>
        <w:rPr>
          <w:rFonts w:asciiTheme="minorHAnsi" w:hAnsiTheme="minorHAnsi" w:cstheme="minorHAnsi"/>
          <w:b/>
          <w:sz w:val="24"/>
          <w:szCs w:val="24"/>
        </w:rPr>
      </w:pPr>
      <w:r w:rsidRPr="00C50A1F">
        <w:rPr>
          <w:rFonts w:asciiTheme="minorHAnsi" w:hAnsiTheme="minorHAnsi" w:cstheme="minorHAnsi"/>
          <w:sz w:val="24"/>
          <w:szCs w:val="24"/>
        </w:rPr>
        <w:t xml:space="preserve">Zhotovitel i Objednatel tímto prohlašují, že jsou oprávněni tuto </w:t>
      </w:r>
      <w:r w:rsidR="00D705D8">
        <w:rPr>
          <w:rFonts w:asciiTheme="minorHAnsi" w:hAnsiTheme="minorHAnsi" w:cstheme="minorHAnsi"/>
          <w:sz w:val="24"/>
          <w:szCs w:val="24"/>
        </w:rPr>
        <w:t>S</w:t>
      </w:r>
      <w:r w:rsidRPr="00C50A1F">
        <w:rPr>
          <w:rFonts w:asciiTheme="minorHAnsi" w:hAnsiTheme="minorHAnsi" w:cstheme="minorHAnsi"/>
          <w:sz w:val="24"/>
          <w:szCs w:val="24"/>
        </w:rPr>
        <w:t xml:space="preserve">mlouvu uzavřít, že jim není známo, že by uzavřením této </w:t>
      </w:r>
      <w:r w:rsidR="00D705D8">
        <w:rPr>
          <w:rFonts w:asciiTheme="minorHAnsi" w:hAnsiTheme="minorHAnsi" w:cstheme="minorHAnsi"/>
          <w:sz w:val="24"/>
          <w:szCs w:val="24"/>
        </w:rPr>
        <w:t>S</w:t>
      </w:r>
      <w:r w:rsidRPr="00C50A1F">
        <w:rPr>
          <w:rFonts w:asciiTheme="minorHAnsi" w:hAnsiTheme="minorHAnsi" w:cstheme="minorHAnsi"/>
          <w:sz w:val="24"/>
          <w:szCs w:val="24"/>
        </w:rPr>
        <w:t xml:space="preserve">mlouvy došlo k jakémukoliv porušení zákonných předpisů či jiných současně platných norem. Současně si jsou Zhotovitel i Objednatel vědomi veškerých následků, tj. práv a povinností, plynoucích pro ně z této </w:t>
      </w:r>
      <w:r w:rsidR="00E2024C">
        <w:rPr>
          <w:rFonts w:asciiTheme="minorHAnsi" w:hAnsiTheme="minorHAnsi" w:cstheme="minorHAnsi"/>
          <w:sz w:val="24"/>
          <w:szCs w:val="24"/>
        </w:rPr>
        <w:t>S</w:t>
      </w:r>
      <w:r w:rsidRPr="00C50A1F">
        <w:rPr>
          <w:rFonts w:asciiTheme="minorHAnsi" w:hAnsiTheme="minorHAnsi" w:cstheme="minorHAnsi"/>
          <w:sz w:val="24"/>
          <w:szCs w:val="24"/>
        </w:rPr>
        <w:t xml:space="preserve">mlouvy a prohlašují, že jsou schopni jim řádně a včas dostát a nevnímají povinnosti plynoucí pro ně z této </w:t>
      </w:r>
      <w:r w:rsidR="00E2024C">
        <w:rPr>
          <w:rFonts w:asciiTheme="minorHAnsi" w:hAnsiTheme="minorHAnsi" w:cstheme="minorHAnsi"/>
          <w:sz w:val="24"/>
          <w:szCs w:val="24"/>
        </w:rPr>
        <w:t>S</w:t>
      </w:r>
      <w:r w:rsidRPr="00C50A1F">
        <w:rPr>
          <w:rFonts w:asciiTheme="minorHAnsi" w:hAnsiTheme="minorHAnsi" w:cstheme="minorHAnsi"/>
          <w:sz w:val="24"/>
          <w:szCs w:val="24"/>
        </w:rPr>
        <w:t>mlouvy jako neadekvátní.</w:t>
      </w:r>
    </w:p>
    <w:p w14:paraId="28C75504" w14:textId="2509F8EF" w:rsidR="004214A0" w:rsidRPr="00C50A1F" w:rsidRDefault="004214A0" w:rsidP="004214A0">
      <w:pPr>
        <w:numPr>
          <w:ilvl w:val="1"/>
          <w:numId w:val="1"/>
        </w:numPr>
        <w:spacing w:after="60" w:line="288" w:lineRule="auto"/>
        <w:ind w:right="-158"/>
        <w:jc w:val="both"/>
        <w:rPr>
          <w:rFonts w:asciiTheme="minorHAnsi" w:hAnsiTheme="minorHAnsi" w:cstheme="minorHAnsi"/>
          <w:b/>
          <w:sz w:val="24"/>
          <w:szCs w:val="24"/>
        </w:rPr>
      </w:pPr>
      <w:r w:rsidRPr="00C50A1F">
        <w:rPr>
          <w:rFonts w:asciiTheme="minorHAnsi" w:hAnsiTheme="minorHAnsi" w:cstheme="minorHAnsi"/>
          <w:sz w:val="24"/>
          <w:szCs w:val="24"/>
        </w:rPr>
        <w:t xml:space="preserve">Objednatel tímto prohlašuje, že pokud zákonné nebo jiné normy vyžadují, aby tato </w:t>
      </w:r>
      <w:r w:rsidR="00E2024C">
        <w:rPr>
          <w:rFonts w:asciiTheme="minorHAnsi" w:hAnsiTheme="minorHAnsi" w:cstheme="minorHAnsi"/>
          <w:sz w:val="24"/>
          <w:szCs w:val="24"/>
        </w:rPr>
        <w:t>S</w:t>
      </w:r>
      <w:r w:rsidRPr="00C50A1F">
        <w:rPr>
          <w:rFonts w:asciiTheme="minorHAnsi" w:hAnsiTheme="minorHAnsi" w:cstheme="minorHAnsi"/>
          <w:sz w:val="24"/>
          <w:szCs w:val="24"/>
        </w:rPr>
        <w:t xml:space="preserve">mlouva byla schválena dalšími subjekty/orgány, tak k tomuto došlo a </w:t>
      </w:r>
      <w:r w:rsidR="00BF2680">
        <w:rPr>
          <w:rFonts w:asciiTheme="minorHAnsi" w:hAnsiTheme="minorHAnsi" w:cstheme="minorHAnsi"/>
          <w:sz w:val="24"/>
          <w:szCs w:val="24"/>
        </w:rPr>
        <w:t>S</w:t>
      </w:r>
      <w:r w:rsidRPr="00C50A1F">
        <w:rPr>
          <w:rFonts w:asciiTheme="minorHAnsi" w:hAnsiTheme="minorHAnsi" w:cstheme="minorHAnsi"/>
          <w:sz w:val="24"/>
          <w:szCs w:val="24"/>
        </w:rPr>
        <w:t>mlouva je tak uzavřena platně a účinně.</w:t>
      </w:r>
    </w:p>
    <w:p w14:paraId="02154CCE" w14:textId="2A838D65" w:rsidR="004214A0" w:rsidRPr="00C50A1F" w:rsidRDefault="004214A0" w:rsidP="004214A0">
      <w:pPr>
        <w:numPr>
          <w:ilvl w:val="1"/>
          <w:numId w:val="1"/>
        </w:numPr>
        <w:spacing w:after="60" w:line="288" w:lineRule="auto"/>
        <w:ind w:right="-158"/>
        <w:jc w:val="both"/>
        <w:rPr>
          <w:rFonts w:asciiTheme="minorHAnsi" w:hAnsiTheme="minorHAnsi" w:cstheme="minorHAnsi"/>
          <w:b/>
          <w:sz w:val="24"/>
          <w:szCs w:val="24"/>
        </w:rPr>
      </w:pPr>
      <w:r w:rsidRPr="00C50A1F">
        <w:rPr>
          <w:rFonts w:asciiTheme="minorHAnsi" w:hAnsiTheme="minorHAnsi" w:cstheme="minorHAnsi"/>
          <w:sz w:val="24"/>
          <w:szCs w:val="24"/>
        </w:rPr>
        <w:t xml:space="preserve">Za Zhotovitele i Objednatele podepisují tuto </w:t>
      </w:r>
      <w:r w:rsidR="00BF2680">
        <w:rPr>
          <w:rFonts w:asciiTheme="minorHAnsi" w:hAnsiTheme="minorHAnsi" w:cstheme="minorHAnsi"/>
          <w:sz w:val="24"/>
          <w:szCs w:val="24"/>
        </w:rPr>
        <w:t>S</w:t>
      </w:r>
      <w:r w:rsidRPr="00C50A1F">
        <w:rPr>
          <w:rFonts w:asciiTheme="minorHAnsi" w:hAnsiTheme="minorHAnsi" w:cstheme="minorHAnsi"/>
          <w:sz w:val="24"/>
          <w:szCs w:val="24"/>
        </w:rPr>
        <w:t>mlouvu osoby oprávněné za ně jednat, čímž vznikají platné a vymahatelné závazky přímo Zhotoviteli a Objednateli.</w:t>
      </w:r>
    </w:p>
    <w:p w14:paraId="06301FDB" w14:textId="2DC9451B" w:rsidR="004214A0" w:rsidRPr="00C50A1F" w:rsidRDefault="004214A0" w:rsidP="004214A0">
      <w:pPr>
        <w:numPr>
          <w:ilvl w:val="1"/>
          <w:numId w:val="1"/>
        </w:numPr>
        <w:spacing w:after="60" w:line="288" w:lineRule="auto"/>
        <w:ind w:right="-158"/>
        <w:jc w:val="both"/>
        <w:rPr>
          <w:rFonts w:asciiTheme="minorHAnsi" w:hAnsiTheme="minorHAnsi" w:cstheme="minorHAnsi"/>
          <w:b/>
          <w:sz w:val="24"/>
          <w:szCs w:val="24"/>
        </w:rPr>
      </w:pPr>
      <w:r w:rsidRPr="00C50A1F">
        <w:rPr>
          <w:rFonts w:asciiTheme="minorHAnsi" w:hAnsiTheme="minorHAnsi" w:cstheme="minorHAnsi"/>
          <w:sz w:val="24"/>
          <w:szCs w:val="24"/>
        </w:rPr>
        <w:t xml:space="preserve">Zhotovitel tímto prohlašuje, že disponuje potřebnými vlastnostmi, kapacitami a příslušnými veřejnoprávními povoleními k provedení </w:t>
      </w:r>
      <w:r w:rsidR="00DC1F5C">
        <w:rPr>
          <w:rFonts w:asciiTheme="minorHAnsi" w:hAnsiTheme="minorHAnsi" w:cstheme="minorHAnsi"/>
          <w:sz w:val="24"/>
          <w:szCs w:val="24"/>
        </w:rPr>
        <w:t>D</w:t>
      </w:r>
      <w:r w:rsidRPr="00C50A1F">
        <w:rPr>
          <w:rFonts w:asciiTheme="minorHAnsi" w:hAnsiTheme="minorHAnsi" w:cstheme="minorHAnsi"/>
          <w:sz w:val="24"/>
          <w:szCs w:val="24"/>
        </w:rPr>
        <w:t xml:space="preserve">íla dle této </w:t>
      </w:r>
      <w:r w:rsidR="00BF2680">
        <w:rPr>
          <w:rFonts w:asciiTheme="minorHAnsi" w:hAnsiTheme="minorHAnsi" w:cstheme="minorHAnsi"/>
          <w:sz w:val="24"/>
          <w:szCs w:val="24"/>
        </w:rPr>
        <w:t>S</w:t>
      </w:r>
      <w:r w:rsidRPr="00C50A1F">
        <w:rPr>
          <w:rFonts w:asciiTheme="minorHAnsi" w:hAnsiTheme="minorHAnsi" w:cstheme="minorHAnsi"/>
          <w:sz w:val="24"/>
          <w:szCs w:val="24"/>
        </w:rPr>
        <w:t>mlouvy a také, že disponuje všemi kvalifikačními předpoklady a další</w:t>
      </w:r>
      <w:r w:rsidR="0052687D">
        <w:rPr>
          <w:rFonts w:asciiTheme="minorHAnsi" w:hAnsiTheme="minorHAnsi" w:cstheme="minorHAnsi"/>
          <w:sz w:val="24"/>
          <w:szCs w:val="24"/>
        </w:rPr>
        <w:t>mi</w:t>
      </w:r>
      <w:r w:rsidRPr="00C50A1F">
        <w:rPr>
          <w:rFonts w:asciiTheme="minorHAnsi" w:hAnsiTheme="minorHAnsi" w:cstheme="minorHAnsi"/>
          <w:sz w:val="24"/>
          <w:szCs w:val="24"/>
        </w:rPr>
        <w:t xml:space="preserve"> požadavky, které jsou nutné k provedení </w:t>
      </w:r>
      <w:r w:rsidR="00DC1F5C">
        <w:rPr>
          <w:rFonts w:asciiTheme="minorHAnsi" w:hAnsiTheme="minorHAnsi" w:cstheme="minorHAnsi"/>
          <w:sz w:val="24"/>
          <w:szCs w:val="24"/>
        </w:rPr>
        <w:t>D</w:t>
      </w:r>
      <w:r w:rsidRPr="00C50A1F">
        <w:rPr>
          <w:rFonts w:asciiTheme="minorHAnsi" w:hAnsiTheme="minorHAnsi" w:cstheme="minorHAnsi"/>
          <w:sz w:val="24"/>
          <w:szCs w:val="24"/>
        </w:rPr>
        <w:t xml:space="preserve">íla, přičemž tyto skutečnosti doložil Objednateli před uzavřením této </w:t>
      </w:r>
      <w:r w:rsidR="00BF2680">
        <w:rPr>
          <w:rFonts w:asciiTheme="minorHAnsi" w:hAnsiTheme="minorHAnsi" w:cstheme="minorHAnsi"/>
          <w:sz w:val="24"/>
          <w:szCs w:val="24"/>
        </w:rPr>
        <w:t>S</w:t>
      </w:r>
      <w:r w:rsidRPr="00C50A1F">
        <w:rPr>
          <w:rFonts w:asciiTheme="minorHAnsi" w:hAnsiTheme="minorHAnsi" w:cstheme="minorHAnsi"/>
          <w:sz w:val="24"/>
          <w:szCs w:val="24"/>
        </w:rPr>
        <w:t xml:space="preserve">mlouvy. </w:t>
      </w:r>
    </w:p>
    <w:p w14:paraId="7F42BDB1" w14:textId="36C95737" w:rsidR="004214A0" w:rsidRDefault="004214A0" w:rsidP="004214A0">
      <w:pPr>
        <w:numPr>
          <w:ilvl w:val="1"/>
          <w:numId w:val="1"/>
        </w:numPr>
        <w:spacing w:after="60" w:line="288" w:lineRule="auto"/>
        <w:ind w:right="-158"/>
        <w:jc w:val="both"/>
        <w:rPr>
          <w:rFonts w:asciiTheme="minorHAnsi" w:hAnsiTheme="minorHAnsi" w:cstheme="minorHAnsi"/>
          <w:sz w:val="24"/>
          <w:szCs w:val="24"/>
        </w:rPr>
      </w:pPr>
      <w:r w:rsidRPr="00C50A1F">
        <w:rPr>
          <w:rFonts w:asciiTheme="minorHAnsi" w:hAnsiTheme="minorHAnsi" w:cstheme="minorHAnsi"/>
          <w:sz w:val="24"/>
          <w:szCs w:val="24"/>
        </w:rPr>
        <w:t xml:space="preserve">Zhotovitel tímto potvrzuje, že se podrobně s využitím své odborné péče seznámil s možností provést </w:t>
      </w:r>
      <w:r w:rsidR="00B87ECD">
        <w:rPr>
          <w:rFonts w:asciiTheme="minorHAnsi" w:hAnsiTheme="minorHAnsi" w:cstheme="minorHAnsi"/>
          <w:sz w:val="24"/>
          <w:szCs w:val="24"/>
        </w:rPr>
        <w:t>D</w:t>
      </w:r>
      <w:r w:rsidRPr="00C50A1F">
        <w:rPr>
          <w:rFonts w:asciiTheme="minorHAnsi" w:hAnsiTheme="minorHAnsi" w:cstheme="minorHAnsi"/>
          <w:sz w:val="24"/>
          <w:szCs w:val="24"/>
        </w:rPr>
        <w:t xml:space="preserve">ílo v rozsahu, způsobem a v místě, jak to předpokládá </w:t>
      </w:r>
      <w:r w:rsidR="00C014B3" w:rsidRPr="00697C8F">
        <w:rPr>
          <w:rFonts w:asciiTheme="minorHAnsi" w:hAnsiTheme="minorHAnsi" w:cstheme="minorHAnsi"/>
          <w:sz w:val="24"/>
          <w:szCs w:val="24"/>
        </w:rPr>
        <w:t xml:space="preserve">Technická dokumentace uvedená v odst. 2.2 čl. 2 této </w:t>
      </w:r>
      <w:r w:rsidR="00BF2680">
        <w:rPr>
          <w:rFonts w:asciiTheme="minorHAnsi" w:hAnsiTheme="minorHAnsi" w:cstheme="minorHAnsi"/>
          <w:sz w:val="24"/>
          <w:szCs w:val="24"/>
        </w:rPr>
        <w:t>S</w:t>
      </w:r>
      <w:r w:rsidR="00C014B3" w:rsidRPr="00697C8F">
        <w:rPr>
          <w:rFonts w:asciiTheme="minorHAnsi" w:hAnsiTheme="minorHAnsi" w:cstheme="minorHAnsi"/>
          <w:sz w:val="24"/>
          <w:szCs w:val="24"/>
        </w:rPr>
        <w:t>mlouvy a zadávací podmínky</w:t>
      </w:r>
      <w:r w:rsidR="00FE538E">
        <w:rPr>
          <w:rFonts w:asciiTheme="minorHAnsi" w:hAnsiTheme="minorHAnsi" w:cstheme="minorHAnsi"/>
          <w:sz w:val="24"/>
          <w:szCs w:val="24"/>
        </w:rPr>
        <w:t xml:space="preserve"> </w:t>
      </w:r>
      <w:r w:rsidR="00C014B3" w:rsidRPr="00697C8F">
        <w:rPr>
          <w:rFonts w:asciiTheme="minorHAnsi" w:hAnsiTheme="minorHAnsi" w:cstheme="minorHAnsi"/>
          <w:sz w:val="24"/>
          <w:szCs w:val="24"/>
        </w:rPr>
        <w:t xml:space="preserve">Zakázky, že tyto shledává úplnými a správnými, takže provedení </w:t>
      </w:r>
      <w:r w:rsidR="00DC1F5C">
        <w:rPr>
          <w:rFonts w:asciiTheme="minorHAnsi" w:hAnsiTheme="minorHAnsi" w:cstheme="minorHAnsi"/>
          <w:sz w:val="24"/>
          <w:szCs w:val="24"/>
        </w:rPr>
        <w:t>D</w:t>
      </w:r>
      <w:r w:rsidR="00C014B3" w:rsidRPr="00697C8F">
        <w:rPr>
          <w:rFonts w:asciiTheme="minorHAnsi" w:hAnsiTheme="minorHAnsi" w:cstheme="minorHAnsi"/>
          <w:sz w:val="24"/>
          <w:szCs w:val="24"/>
        </w:rPr>
        <w:t>íla v požadované kvalitě a</w:t>
      </w:r>
      <w:r w:rsidR="00C014B3">
        <w:rPr>
          <w:rFonts w:asciiTheme="minorHAnsi" w:hAnsiTheme="minorHAnsi" w:cstheme="minorHAnsi"/>
          <w:sz w:val="24"/>
          <w:szCs w:val="24"/>
        </w:rPr>
        <w:t> </w:t>
      </w:r>
      <w:r w:rsidR="0032154A">
        <w:rPr>
          <w:rFonts w:asciiTheme="minorHAnsi" w:hAnsiTheme="minorHAnsi" w:cstheme="minorHAnsi"/>
          <w:sz w:val="24"/>
          <w:szCs w:val="24"/>
        </w:rPr>
        <w:t xml:space="preserve">se </w:t>
      </w:r>
      <w:r w:rsidR="00C014B3" w:rsidRPr="00697C8F">
        <w:rPr>
          <w:rFonts w:asciiTheme="minorHAnsi" w:hAnsiTheme="minorHAnsi" w:cstheme="minorHAnsi"/>
          <w:sz w:val="24"/>
          <w:szCs w:val="24"/>
        </w:rPr>
        <w:t>stanovený</w:t>
      </w:r>
      <w:r w:rsidR="0032154A">
        <w:rPr>
          <w:rFonts w:asciiTheme="minorHAnsi" w:hAnsiTheme="minorHAnsi" w:cstheme="minorHAnsi"/>
          <w:sz w:val="24"/>
          <w:szCs w:val="24"/>
        </w:rPr>
        <w:t>mi</w:t>
      </w:r>
      <w:r w:rsidR="00C014B3" w:rsidRPr="00697C8F">
        <w:rPr>
          <w:rFonts w:asciiTheme="minorHAnsi" w:hAnsiTheme="minorHAnsi" w:cstheme="minorHAnsi"/>
          <w:sz w:val="24"/>
          <w:szCs w:val="24"/>
        </w:rPr>
        <w:t xml:space="preserve"> parametr</w:t>
      </w:r>
      <w:r w:rsidR="0032154A">
        <w:rPr>
          <w:rFonts w:asciiTheme="minorHAnsi" w:hAnsiTheme="minorHAnsi" w:cstheme="minorHAnsi"/>
          <w:sz w:val="24"/>
          <w:szCs w:val="24"/>
        </w:rPr>
        <w:t>y</w:t>
      </w:r>
      <w:r w:rsidR="00C014B3" w:rsidRPr="00697C8F">
        <w:rPr>
          <w:rFonts w:asciiTheme="minorHAnsi" w:hAnsiTheme="minorHAnsi" w:cstheme="minorHAnsi"/>
          <w:sz w:val="24"/>
          <w:szCs w:val="24"/>
        </w:rPr>
        <w:t xml:space="preserve"> není v tomto smyslu plněním nemožným</w:t>
      </w:r>
      <w:r w:rsidRPr="00C50A1F">
        <w:rPr>
          <w:rFonts w:asciiTheme="minorHAnsi" w:hAnsiTheme="minorHAnsi" w:cstheme="minorHAnsi"/>
          <w:sz w:val="24"/>
          <w:szCs w:val="24"/>
        </w:rPr>
        <w:t xml:space="preserve">, a že s vědomím toho </w:t>
      </w:r>
      <w:r w:rsidR="00C014B3">
        <w:rPr>
          <w:rFonts w:asciiTheme="minorHAnsi" w:hAnsiTheme="minorHAnsi" w:cstheme="minorHAnsi"/>
          <w:sz w:val="24"/>
          <w:szCs w:val="24"/>
        </w:rPr>
        <w:t>a</w:t>
      </w:r>
      <w:r w:rsidRPr="00C50A1F">
        <w:rPr>
          <w:rFonts w:asciiTheme="minorHAnsi" w:hAnsiTheme="minorHAnsi" w:cstheme="minorHAnsi"/>
          <w:sz w:val="24"/>
          <w:szCs w:val="24"/>
        </w:rPr>
        <w:t xml:space="preserve"> s využitím odborné péče zpracoval svou nabídku.</w:t>
      </w:r>
    </w:p>
    <w:p w14:paraId="05FA514F" w14:textId="77777777" w:rsidR="00541C86" w:rsidRPr="00C50A1F" w:rsidRDefault="00541C86" w:rsidP="00A1641D">
      <w:pPr>
        <w:spacing w:after="60" w:line="288" w:lineRule="auto"/>
        <w:ind w:left="720" w:right="-158"/>
        <w:jc w:val="both"/>
        <w:rPr>
          <w:rFonts w:asciiTheme="minorHAnsi" w:hAnsiTheme="minorHAnsi" w:cstheme="minorHAnsi"/>
          <w:sz w:val="24"/>
          <w:szCs w:val="24"/>
        </w:rPr>
      </w:pPr>
    </w:p>
    <w:p w14:paraId="03106A19" w14:textId="77777777" w:rsidR="002C3CE7" w:rsidRPr="005E5E20" w:rsidRDefault="002C3CE7" w:rsidP="002C3CE7">
      <w:pPr>
        <w:spacing w:after="60" w:line="288" w:lineRule="auto"/>
        <w:ind w:left="720" w:right="-158"/>
        <w:jc w:val="both"/>
        <w:rPr>
          <w:rFonts w:asciiTheme="minorHAnsi" w:hAnsiTheme="minorHAnsi" w:cstheme="minorHAnsi"/>
          <w:b/>
          <w:sz w:val="24"/>
          <w:szCs w:val="24"/>
        </w:rPr>
      </w:pPr>
    </w:p>
    <w:p w14:paraId="27C2F589" w14:textId="77777777" w:rsidR="002C3CE7" w:rsidRPr="005E5E20" w:rsidRDefault="002C3CE7" w:rsidP="002C3CE7">
      <w:pPr>
        <w:numPr>
          <w:ilvl w:val="0"/>
          <w:numId w:val="1"/>
        </w:numPr>
        <w:tabs>
          <w:tab w:val="clear" w:pos="360"/>
        </w:tabs>
        <w:spacing w:after="60" w:line="288" w:lineRule="auto"/>
        <w:ind w:right="-158"/>
        <w:jc w:val="both"/>
        <w:rPr>
          <w:rFonts w:asciiTheme="minorHAnsi" w:hAnsiTheme="minorHAnsi" w:cstheme="minorHAnsi"/>
          <w:b/>
          <w:color w:val="2E74B5"/>
          <w:sz w:val="24"/>
          <w:szCs w:val="24"/>
        </w:rPr>
      </w:pPr>
      <w:r w:rsidRPr="005E5E20">
        <w:rPr>
          <w:rFonts w:asciiTheme="minorHAnsi" w:hAnsiTheme="minorHAnsi" w:cstheme="minorHAnsi"/>
          <w:b/>
          <w:color w:val="2E74B5"/>
          <w:sz w:val="24"/>
          <w:szCs w:val="24"/>
        </w:rPr>
        <w:lastRenderedPageBreak/>
        <w:t>PŘEDMĚT SMLOUVY, DÍLO</w:t>
      </w:r>
    </w:p>
    <w:p w14:paraId="7D5241F0" w14:textId="25B96636" w:rsidR="002C3CE7" w:rsidRPr="005F42A2" w:rsidRDefault="002C3CE7" w:rsidP="005F42A2">
      <w:pPr>
        <w:pStyle w:val="Zkladntext"/>
        <w:numPr>
          <w:ilvl w:val="1"/>
          <w:numId w:val="1"/>
        </w:numPr>
        <w:autoSpaceDE w:val="0"/>
        <w:autoSpaceDN w:val="0"/>
        <w:adjustRightInd w:val="0"/>
        <w:spacing w:after="60" w:line="288" w:lineRule="auto"/>
        <w:rPr>
          <w:rFonts w:asciiTheme="minorHAnsi" w:hAnsiTheme="minorHAnsi" w:cstheme="minorHAnsi"/>
          <w:bCs/>
          <w:szCs w:val="24"/>
        </w:rPr>
      </w:pPr>
      <w:r w:rsidRPr="00640756">
        <w:rPr>
          <w:rFonts w:asciiTheme="minorHAnsi" w:hAnsiTheme="minorHAnsi" w:cstheme="minorHAnsi"/>
          <w:szCs w:val="24"/>
        </w:rPr>
        <w:t xml:space="preserve">Zhotovitel se zavazuje provést pro Objednatele </w:t>
      </w:r>
      <w:r w:rsidR="00C014B3" w:rsidRPr="00640756">
        <w:rPr>
          <w:rFonts w:asciiTheme="minorHAnsi" w:hAnsiTheme="minorHAnsi" w:cstheme="minorHAnsi"/>
          <w:szCs w:val="24"/>
        </w:rPr>
        <w:t xml:space="preserve">na svůj náklad a na své nebezpečí </w:t>
      </w:r>
      <w:r w:rsidR="00B87ECD" w:rsidRPr="00640756">
        <w:rPr>
          <w:rFonts w:asciiTheme="minorHAnsi" w:hAnsiTheme="minorHAnsi" w:cstheme="minorHAnsi"/>
          <w:szCs w:val="24"/>
        </w:rPr>
        <w:t>D</w:t>
      </w:r>
      <w:r w:rsidR="00C014B3" w:rsidRPr="00640756">
        <w:rPr>
          <w:rFonts w:asciiTheme="minorHAnsi" w:hAnsiTheme="minorHAnsi" w:cstheme="minorHAnsi"/>
          <w:szCs w:val="24"/>
        </w:rPr>
        <w:t>íl</w:t>
      </w:r>
      <w:r w:rsidR="002A4052" w:rsidRPr="00640756">
        <w:rPr>
          <w:rFonts w:asciiTheme="minorHAnsi" w:hAnsiTheme="minorHAnsi" w:cstheme="minorHAnsi"/>
          <w:szCs w:val="24"/>
        </w:rPr>
        <w:t>o</w:t>
      </w:r>
      <w:r w:rsidR="008D4ADE" w:rsidRPr="00640756">
        <w:rPr>
          <w:rFonts w:asciiTheme="minorHAnsi" w:hAnsiTheme="minorHAnsi" w:cstheme="minorHAnsi"/>
          <w:szCs w:val="24"/>
        </w:rPr>
        <w:t>,</w:t>
      </w:r>
      <w:r w:rsidR="00C014B3" w:rsidRPr="00640756">
        <w:rPr>
          <w:rFonts w:asciiTheme="minorHAnsi" w:hAnsiTheme="minorHAnsi" w:cstheme="minorHAnsi"/>
          <w:bCs/>
          <w:szCs w:val="24"/>
        </w:rPr>
        <w:t xml:space="preserve"> </w:t>
      </w:r>
      <w:r w:rsidR="005F42A2">
        <w:rPr>
          <w:rFonts w:asciiTheme="minorHAnsi" w:hAnsiTheme="minorHAnsi" w:cstheme="minorHAnsi"/>
          <w:bCs/>
          <w:szCs w:val="24"/>
        </w:rPr>
        <w:br/>
      </w:r>
      <w:r w:rsidR="00C014B3" w:rsidRPr="00640756">
        <w:rPr>
          <w:rFonts w:asciiTheme="minorHAnsi" w:hAnsiTheme="minorHAnsi" w:cstheme="minorHAnsi"/>
          <w:bCs/>
          <w:szCs w:val="24"/>
        </w:rPr>
        <w:t xml:space="preserve">a to </w:t>
      </w:r>
      <w:r w:rsidR="00C014B3" w:rsidRPr="00640756">
        <w:rPr>
          <w:rFonts w:asciiTheme="minorHAnsi" w:hAnsiTheme="minorHAnsi" w:cstheme="minorHAnsi"/>
          <w:szCs w:val="24"/>
        </w:rPr>
        <w:t xml:space="preserve">v rozsahu a za podmínek stanovených Smlouvou. </w:t>
      </w:r>
      <w:r w:rsidR="00C014B3" w:rsidRPr="00640756">
        <w:rPr>
          <w:rFonts w:asciiTheme="minorHAnsi" w:hAnsiTheme="minorHAnsi" w:cstheme="minorHAnsi"/>
          <w:bCs/>
          <w:szCs w:val="24"/>
        </w:rPr>
        <w:t>Objednatel se Smlouvou zavazuje, že</w:t>
      </w:r>
      <w:r w:rsidR="005F42A2">
        <w:rPr>
          <w:rFonts w:asciiTheme="minorHAnsi" w:hAnsiTheme="minorHAnsi" w:cstheme="minorHAnsi"/>
          <w:bCs/>
          <w:szCs w:val="24"/>
        </w:rPr>
        <w:t xml:space="preserve"> </w:t>
      </w:r>
      <w:r w:rsidR="00C014B3" w:rsidRPr="005F42A2">
        <w:rPr>
          <w:rFonts w:asciiTheme="minorHAnsi" w:hAnsiTheme="minorHAnsi" w:cstheme="minorHAnsi"/>
          <w:bCs/>
          <w:szCs w:val="24"/>
        </w:rPr>
        <w:t>řádně a včas uhradí dále ve Smlouvě sjednanou cenu za provedení Díla a řádně provedené Dílo převezme.</w:t>
      </w:r>
    </w:p>
    <w:p w14:paraId="1E509C59" w14:textId="77777777" w:rsidR="00C014B3" w:rsidRDefault="00C014B3" w:rsidP="00C014B3">
      <w:pPr>
        <w:pStyle w:val="Cislovani3"/>
        <w:numPr>
          <w:ilvl w:val="1"/>
          <w:numId w:val="1"/>
        </w:numPr>
        <w:tabs>
          <w:tab w:val="clear" w:pos="851"/>
        </w:tabs>
        <w:spacing w:after="240" w:line="276" w:lineRule="auto"/>
        <w:ind w:left="709"/>
        <w:rPr>
          <w:rFonts w:asciiTheme="minorHAnsi" w:hAnsiTheme="minorHAnsi" w:cstheme="minorHAnsi"/>
          <w:bCs/>
          <w:sz w:val="24"/>
          <w:u w:val="single"/>
        </w:rPr>
      </w:pPr>
      <w:r w:rsidRPr="00C014B3">
        <w:rPr>
          <w:rFonts w:asciiTheme="minorHAnsi" w:hAnsiTheme="minorHAnsi" w:cstheme="minorHAnsi"/>
          <w:bCs/>
          <w:sz w:val="24"/>
          <w:u w:val="single"/>
        </w:rPr>
        <w:t xml:space="preserve">Dílem se rozumí: </w:t>
      </w:r>
    </w:p>
    <w:p w14:paraId="40DABFFE" w14:textId="66E7760B" w:rsidR="00C014B3" w:rsidRPr="00A22B29" w:rsidRDefault="00C014B3" w:rsidP="00C014B3">
      <w:pPr>
        <w:pStyle w:val="Cislovani3"/>
        <w:numPr>
          <w:ilvl w:val="0"/>
          <w:numId w:val="0"/>
        </w:numPr>
        <w:tabs>
          <w:tab w:val="clear" w:pos="851"/>
        </w:tabs>
        <w:spacing w:before="0" w:after="240" w:line="276" w:lineRule="auto"/>
        <w:ind w:left="709"/>
        <w:rPr>
          <w:rFonts w:asciiTheme="minorHAnsi" w:hAnsiTheme="minorHAnsi" w:cstheme="minorHAnsi"/>
          <w:b/>
          <w:sz w:val="24"/>
        </w:rPr>
      </w:pPr>
      <w:r w:rsidRPr="00A22B29">
        <w:rPr>
          <w:rFonts w:asciiTheme="minorHAnsi" w:hAnsiTheme="minorHAnsi" w:cstheme="minorHAnsi"/>
          <w:b/>
          <w:sz w:val="24"/>
        </w:rPr>
        <w:t xml:space="preserve">vše v rozsahu a v souladu s: </w:t>
      </w:r>
    </w:p>
    <w:p w14:paraId="5206393F" w14:textId="77777777" w:rsidR="00BA02F7" w:rsidRDefault="00BA02F7" w:rsidP="00BA02F7">
      <w:pPr>
        <w:pStyle w:val="Cislovani3"/>
        <w:numPr>
          <w:ilvl w:val="0"/>
          <w:numId w:val="6"/>
        </w:numPr>
        <w:tabs>
          <w:tab w:val="clear" w:pos="851"/>
          <w:tab w:val="left" w:pos="993"/>
        </w:tabs>
        <w:spacing w:before="0" w:line="276" w:lineRule="auto"/>
        <w:ind w:left="993" w:hanging="273"/>
        <w:rPr>
          <w:rFonts w:asciiTheme="minorHAnsi" w:hAnsiTheme="minorHAnsi" w:cstheme="minorHAnsi"/>
          <w:b/>
          <w:sz w:val="24"/>
        </w:rPr>
      </w:pPr>
      <w:r>
        <w:rPr>
          <w:rFonts w:asciiTheme="minorHAnsi" w:hAnsiTheme="minorHAnsi" w:cstheme="minorHAnsi"/>
          <w:b/>
          <w:sz w:val="24"/>
        </w:rPr>
        <w:t>oceněným Položkovým rozpočtem</w:t>
      </w:r>
      <w:r>
        <w:rPr>
          <w:rFonts w:asciiTheme="minorHAnsi" w:hAnsiTheme="minorHAnsi" w:cstheme="minorHAnsi"/>
          <w:bCs/>
          <w:sz w:val="24"/>
        </w:rPr>
        <w:t xml:space="preserve"> (dle Přílohy ZD č. 4) </w:t>
      </w:r>
      <w:r>
        <w:rPr>
          <w:rFonts w:asciiTheme="minorHAnsi" w:hAnsiTheme="minorHAnsi" w:cstheme="minorHAnsi"/>
          <w:b/>
          <w:sz w:val="24"/>
        </w:rPr>
        <w:t xml:space="preserve">- </w:t>
      </w:r>
      <w:r w:rsidRPr="00F37BA5">
        <w:rPr>
          <w:rFonts w:asciiTheme="minorHAnsi" w:hAnsiTheme="minorHAnsi" w:cstheme="minorHAnsi"/>
          <w:b/>
          <w:sz w:val="24"/>
        </w:rPr>
        <w:t xml:space="preserve">rozpočtem Zhotovitele tvořícím přílohu č. </w:t>
      </w:r>
      <w:r>
        <w:rPr>
          <w:rFonts w:asciiTheme="minorHAnsi" w:hAnsiTheme="minorHAnsi" w:cstheme="minorHAnsi"/>
          <w:b/>
          <w:sz w:val="24"/>
        </w:rPr>
        <w:t>1</w:t>
      </w:r>
      <w:r w:rsidRPr="00F37BA5">
        <w:rPr>
          <w:rFonts w:asciiTheme="minorHAnsi" w:hAnsiTheme="minorHAnsi" w:cstheme="minorHAnsi"/>
          <w:b/>
          <w:sz w:val="24"/>
        </w:rPr>
        <w:t xml:space="preserve"> Smlouvy (dále jen „Rozpočet“),</w:t>
      </w:r>
    </w:p>
    <w:p w14:paraId="53CF0A4A" w14:textId="77777777" w:rsidR="00BA02F7" w:rsidRDefault="00BA02F7" w:rsidP="00BA02F7">
      <w:pPr>
        <w:pStyle w:val="Cislovani3"/>
        <w:numPr>
          <w:ilvl w:val="0"/>
          <w:numId w:val="6"/>
        </w:numPr>
        <w:tabs>
          <w:tab w:val="clear" w:pos="851"/>
          <w:tab w:val="left" w:pos="993"/>
        </w:tabs>
        <w:spacing w:before="0" w:line="276" w:lineRule="auto"/>
        <w:ind w:left="993" w:hanging="273"/>
        <w:rPr>
          <w:rFonts w:asciiTheme="minorHAnsi" w:hAnsiTheme="minorHAnsi" w:cstheme="minorHAnsi"/>
          <w:b/>
          <w:sz w:val="24"/>
        </w:rPr>
      </w:pPr>
      <w:r>
        <w:rPr>
          <w:rFonts w:asciiTheme="minorHAnsi" w:hAnsiTheme="minorHAnsi" w:cstheme="minorHAnsi"/>
          <w:b/>
          <w:sz w:val="24"/>
        </w:rPr>
        <w:t>z</w:t>
      </w:r>
      <w:r w:rsidRPr="00B809E6">
        <w:rPr>
          <w:rFonts w:asciiTheme="minorHAnsi" w:hAnsiTheme="minorHAnsi" w:cstheme="minorHAnsi"/>
          <w:b/>
          <w:sz w:val="24"/>
        </w:rPr>
        <w:t>ávazný</w:t>
      </w:r>
      <w:r>
        <w:rPr>
          <w:rFonts w:asciiTheme="minorHAnsi" w:hAnsiTheme="minorHAnsi" w:cstheme="minorHAnsi"/>
          <w:b/>
          <w:sz w:val="24"/>
        </w:rPr>
        <w:t>m</w:t>
      </w:r>
      <w:r w:rsidRPr="00B809E6">
        <w:rPr>
          <w:rFonts w:asciiTheme="minorHAnsi" w:hAnsiTheme="minorHAnsi" w:cstheme="minorHAnsi"/>
          <w:b/>
          <w:sz w:val="24"/>
        </w:rPr>
        <w:t xml:space="preserve"> harmonogram</w:t>
      </w:r>
      <w:r>
        <w:rPr>
          <w:rFonts w:asciiTheme="minorHAnsi" w:hAnsiTheme="minorHAnsi" w:cstheme="minorHAnsi"/>
          <w:b/>
          <w:sz w:val="24"/>
        </w:rPr>
        <w:t>em</w:t>
      </w:r>
      <w:r w:rsidRPr="00B809E6">
        <w:rPr>
          <w:rFonts w:asciiTheme="minorHAnsi" w:hAnsiTheme="minorHAnsi" w:cstheme="minorHAnsi"/>
          <w:b/>
          <w:sz w:val="24"/>
        </w:rPr>
        <w:t xml:space="preserve"> realizace zakázky</w:t>
      </w:r>
      <w:r>
        <w:rPr>
          <w:rFonts w:asciiTheme="minorHAnsi" w:hAnsiTheme="minorHAnsi" w:cstheme="minorHAnsi"/>
          <w:b/>
          <w:sz w:val="24"/>
        </w:rPr>
        <w:t xml:space="preserve"> </w:t>
      </w:r>
      <w:r w:rsidRPr="00F37BA5">
        <w:rPr>
          <w:rFonts w:asciiTheme="minorHAnsi" w:hAnsiTheme="minorHAnsi" w:cstheme="minorHAnsi"/>
          <w:b/>
          <w:sz w:val="24"/>
        </w:rPr>
        <w:t xml:space="preserve">tvořícím přílohu č. </w:t>
      </w:r>
      <w:r>
        <w:rPr>
          <w:rFonts w:asciiTheme="minorHAnsi" w:hAnsiTheme="minorHAnsi" w:cstheme="minorHAnsi"/>
          <w:b/>
          <w:sz w:val="24"/>
        </w:rPr>
        <w:t>2</w:t>
      </w:r>
      <w:r w:rsidRPr="00F37BA5">
        <w:rPr>
          <w:rFonts w:asciiTheme="minorHAnsi" w:hAnsiTheme="minorHAnsi" w:cstheme="minorHAnsi"/>
          <w:b/>
          <w:sz w:val="24"/>
        </w:rPr>
        <w:t xml:space="preserve"> Smlouvy</w:t>
      </w:r>
      <w:r>
        <w:rPr>
          <w:rFonts w:asciiTheme="minorHAnsi" w:hAnsiTheme="minorHAnsi" w:cstheme="minorHAnsi"/>
          <w:b/>
          <w:sz w:val="24"/>
        </w:rPr>
        <w:t xml:space="preserve"> </w:t>
      </w:r>
      <w:r w:rsidRPr="00F37BA5">
        <w:rPr>
          <w:rFonts w:asciiTheme="minorHAnsi" w:hAnsiTheme="minorHAnsi" w:cstheme="minorHAnsi"/>
          <w:b/>
          <w:sz w:val="24"/>
        </w:rPr>
        <w:t>(dále jen „</w:t>
      </w:r>
      <w:r>
        <w:rPr>
          <w:rFonts w:asciiTheme="minorHAnsi" w:hAnsiTheme="minorHAnsi" w:cstheme="minorHAnsi"/>
          <w:b/>
          <w:sz w:val="24"/>
        </w:rPr>
        <w:t>Harmonogram</w:t>
      </w:r>
      <w:r w:rsidRPr="00F37BA5">
        <w:rPr>
          <w:rFonts w:asciiTheme="minorHAnsi" w:hAnsiTheme="minorHAnsi" w:cstheme="minorHAnsi"/>
          <w:b/>
          <w:sz w:val="24"/>
        </w:rPr>
        <w:t>“)</w:t>
      </w:r>
      <w:r>
        <w:rPr>
          <w:rFonts w:asciiTheme="minorHAnsi" w:hAnsiTheme="minorHAnsi" w:cstheme="minorHAnsi"/>
          <w:b/>
          <w:sz w:val="24"/>
        </w:rPr>
        <w:t>,</w:t>
      </w:r>
    </w:p>
    <w:p w14:paraId="48CAA202" w14:textId="77777777" w:rsidR="00BA02F7" w:rsidRPr="00A22B29" w:rsidRDefault="00BA02F7" w:rsidP="00BA02F7">
      <w:pPr>
        <w:pStyle w:val="Cislovani3"/>
        <w:numPr>
          <w:ilvl w:val="0"/>
          <w:numId w:val="6"/>
        </w:numPr>
        <w:tabs>
          <w:tab w:val="clear" w:pos="851"/>
        </w:tabs>
        <w:spacing w:before="0" w:line="276" w:lineRule="auto"/>
        <w:ind w:left="993" w:hanging="284"/>
        <w:rPr>
          <w:rFonts w:asciiTheme="minorHAnsi" w:hAnsiTheme="minorHAnsi" w:cstheme="minorHAnsi"/>
          <w:b/>
          <w:sz w:val="24"/>
        </w:rPr>
      </w:pPr>
      <w:r w:rsidRPr="00A22B29">
        <w:rPr>
          <w:rFonts w:asciiTheme="minorHAnsi" w:hAnsiTheme="minorHAnsi" w:cstheme="minorHAnsi"/>
          <w:b/>
          <w:sz w:val="24"/>
        </w:rPr>
        <w:t>Technickou dokumentac</w:t>
      </w:r>
      <w:r>
        <w:rPr>
          <w:rFonts w:asciiTheme="minorHAnsi" w:hAnsiTheme="minorHAnsi" w:cstheme="minorHAnsi"/>
          <w:b/>
          <w:sz w:val="24"/>
        </w:rPr>
        <w:t>í</w:t>
      </w:r>
      <w:r w:rsidRPr="00A22B29">
        <w:rPr>
          <w:rFonts w:asciiTheme="minorHAnsi" w:hAnsiTheme="minorHAnsi" w:cstheme="minorHAnsi"/>
          <w:b/>
          <w:sz w:val="24"/>
        </w:rPr>
        <w:t xml:space="preserve"> </w:t>
      </w:r>
      <w:r w:rsidRPr="00962E23">
        <w:rPr>
          <w:rFonts w:asciiTheme="minorHAnsi" w:hAnsiTheme="minorHAnsi" w:cstheme="minorHAnsi"/>
          <w:bCs/>
          <w:sz w:val="24"/>
        </w:rPr>
        <w:t xml:space="preserve">(dle Přílohy ZD č. 1a, </w:t>
      </w:r>
      <w:proofErr w:type="gramStart"/>
      <w:r w:rsidRPr="00962E23">
        <w:rPr>
          <w:rFonts w:asciiTheme="minorHAnsi" w:hAnsiTheme="minorHAnsi" w:cstheme="minorHAnsi"/>
          <w:bCs/>
          <w:sz w:val="24"/>
        </w:rPr>
        <w:t>1b</w:t>
      </w:r>
      <w:proofErr w:type="gramEnd"/>
      <w:r w:rsidRPr="00962E23">
        <w:rPr>
          <w:rFonts w:asciiTheme="minorHAnsi" w:hAnsiTheme="minorHAnsi" w:cstheme="minorHAnsi"/>
          <w:bCs/>
          <w:sz w:val="24"/>
        </w:rPr>
        <w:t>, 1c, 1d)</w:t>
      </w:r>
      <w:r>
        <w:rPr>
          <w:rFonts w:asciiTheme="minorHAnsi" w:hAnsiTheme="minorHAnsi" w:cstheme="minorHAnsi"/>
          <w:bCs/>
          <w:sz w:val="24"/>
        </w:rPr>
        <w:t xml:space="preserve"> </w:t>
      </w:r>
      <w:r w:rsidRPr="00A22B29">
        <w:rPr>
          <w:rFonts w:asciiTheme="minorHAnsi" w:hAnsiTheme="minorHAnsi" w:cstheme="minorHAnsi"/>
          <w:b/>
          <w:sz w:val="24"/>
        </w:rPr>
        <w:t xml:space="preserve">tvořící přílohu č. </w:t>
      </w:r>
      <w:r>
        <w:rPr>
          <w:rFonts w:asciiTheme="minorHAnsi" w:hAnsiTheme="minorHAnsi" w:cstheme="minorHAnsi"/>
          <w:b/>
          <w:sz w:val="24"/>
        </w:rPr>
        <w:t>3</w:t>
      </w:r>
      <w:r w:rsidRPr="00A22B29">
        <w:rPr>
          <w:rFonts w:asciiTheme="minorHAnsi" w:hAnsiTheme="minorHAnsi" w:cstheme="minorHAnsi"/>
          <w:b/>
          <w:sz w:val="24"/>
        </w:rPr>
        <w:t xml:space="preserve"> </w:t>
      </w:r>
      <w:r>
        <w:rPr>
          <w:rFonts w:asciiTheme="minorHAnsi" w:hAnsiTheme="minorHAnsi" w:cstheme="minorHAnsi"/>
          <w:b/>
          <w:sz w:val="24"/>
        </w:rPr>
        <w:t>S</w:t>
      </w:r>
      <w:r w:rsidRPr="00A22B29">
        <w:rPr>
          <w:rFonts w:asciiTheme="minorHAnsi" w:hAnsiTheme="minorHAnsi" w:cstheme="minorHAnsi"/>
          <w:b/>
          <w:sz w:val="24"/>
        </w:rPr>
        <w:t xml:space="preserve">mlouvy (dále jen „Technická dokumentace“), </w:t>
      </w:r>
    </w:p>
    <w:p w14:paraId="20B5FA80" w14:textId="77777777" w:rsidR="00BA02F7" w:rsidRDefault="00BA02F7" w:rsidP="00BA02F7">
      <w:pPr>
        <w:pStyle w:val="Cislovani3"/>
        <w:numPr>
          <w:ilvl w:val="0"/>
          <w:numId w:val="6"/>
        </w:numPr>
        <w:tabs>
          <w:tab w:val="clear" w:pos="851"/>
          <w:tab w:val="left" w:pos="993"/>
        </w:tabs>
        <w:spacing w:before="0" w:line="276" w:lineRule="auto"/>
        <w:ind w:left="993" w:hanging="273"/>
        <w:rPr>
          <w:rFonts w:asciiTheme="minorHAnsi" w:hAnsiTheme="minorHAnsi" w:cstheme="minorHAnsi"/>
          <w:b/>
          <w:sz w:val="24"/>
        </w:rPr>
      </w:pPr>
      <w:r w:rsidRPr="00A22B29">
        <w:rPr>
          <w:rFonts w:asciiTheme="minorHAnsi" w:hAnsiTheme="minorHAnsi" w:cstheme="minorHAnsi"/>
          <w:b/>
          <w:sz w:val="24"/>
        </w:rPr>
        <w:t xml:space="preserve">světelně-technickými výpočty předloženými Zhotovitelem v rámci jeho nabídky na plnění Zakázky tvořícími přílohu č. 4 Smlouvy (dále jen „Výpočty“), </w:t>
      </w:r>
    </w:p>
    <w:p w14:paraId="0057B6D4" w14:textId="77777777" w:rsidR="00BA02F7" w:rsidRPr="00142324" w:rsidRDefault="00BA02F7" w:rsidP="00BA02F7">
      <w:pPr>
        <w:pStyle w:val="Cislovani3"/>
        <w:numPr>
          <w:ilvl w:val="0"/>
          <w:numId w:val="6"/>
        </w:numPr>
        <w:tabs>
          <w:tab w:val="clear" w:pos="851"/>
          <w:tab w:val="left" w:pos="993"/>
        </w:tabs>
        <w:spacing w:before="0" w:line="276" w:lineRule="auto"/>
        <w:ind w:left="993" w:hanging="273"/>
        <w:rPr>
          <w:rFonts w:asciiTheme="minorHAnsi" w:hAnsiTheme="minorHAnsi" w:cstheme="minorHAnsi"/>
          <w:b/>
          <w:sz w:val="24"/>
        </w:rPr>
      </w:pPr>
      <w:r w:rsidRPr="00142324">
        <w:rPr>
          <w:rFonts w:asciiTheme="minorHAnsi" w:hAnsiTheme="minorHAnsi" w:cstheme="minorHAnsi"/>
          <w:b/>
          <w:sz w:val="24"/>
        </w:rPr>
        <w:t xml:space="preserve">specifikací nových svítidel </w:t>
      </w:r>
      <w:r>
        <w:rPr>
          <w:rFonts w:asciiTheme="minorHAnsi" w:hAnsiTheme="minorHAnsi" w:cstheme="minorHAnsi"/>
          <w:bCs/>
          <w:sz w:val="24"/>
        </w:rPr>
        <w:t xml:space="preserve">(dle Přílohy ZD č. 8) </w:t>
      </w:r>
      <w:r w:rsidRPr="00142324">
        <w:rPr>
          <w:rFonts w:asciiTheme="minorHAnsi" w:hAnsiTheme="minorHAnsi" w:cstheme="minorHAnsi"/>
          <w:b/>
          <w:sz w:val="24"/>
        </w:rPr>
        <w:t>předloženou Zhotovitelem v rámci jeho nabídky na plnění Zakázky tvořící přílohu č. 5 Smlouvy (dále jen „Specifikace svítidel“),</w:t>
      </w:r>
    </w:p>
    <w:p w14:paraId="400D8A94" w14:textId="77777777" w:rsidR="00BA02F7" w:rsidRPr="00F37BA5" w:rsidRDefault="00BA02F7" w:rsidP="00BA02F7">
      <w:pPr>
        <w:pStyle w:val="Cislovani3"/>
        <w:numPr>
          <w:ilvl w:val="0"/>
          <w:numId w:val="6"/>
        </w:numPr>
        <w:tabs>
          <w:tab w:val="clear" w:pos="851"/>
          <w:tab w:val="left" w:pos="993"/>
        </w:tabs>
        <w:spacing w:before="0" w:line="276" w:lineRule="auto"/>
        <w:ind w:left="993" w:hanging="273"/>
        <w:rPr>
          <w:rFonts w:asciiTheme="minorHAnsi" w:hAnsiTheme="minorHAnsi" w:cstheme="minorHAnsi"/>
          <w:b/>
          <w:sz w:val="24"/>
        </w:rPr>
      </w:pPr>
      <w:r w:rsidRPr="00142324">
        <w:rPr>
          <w:rFonts w:asciiTheme="minorHAnsi" w:hAnsiTheme="minorHAnsi" w:cstheme="minorHAnsi"/>
          <w:b/>
          <w:sz w:val="24"/>
        </w:rPr>
        <w:t xml:space="preserve">požadovanými technickými parametry nových </w:t>
      </w:r>
      <w:r w:rsidRPr="00F37BA5">
        <w:rPr>
          <w:rFonts w:asciiTheme="minorHAnsi" w:hAnsiTheme="minorHAnsi" w:cstheme="minorHAnsi"/>
          <w:b/>
          <w:sz w:val="24"/>
        </w:rPr>
        <w:t xml:space="preserve">svítidel </w:t>
      </w:r>
      <w:r>
        <w:rPr>
          <w:rFonts w:asciiTheme="minorHAnsi" w:hAnsiTheme="minorHAnsi" w:cstheme="minorHAnsi"/>
          <w:bCs/>
          <w:sz w:val="24"/>
        </w:rPr>
        <w:t xml:space="preserve">(dle Přílohy ZD č. 7) </w:t>
      </w:r>
      <w:r w:rsidRPr="00F37BA5">
        <w:rPr>
          <w:rFonts w:asciiTheme="minorHAnsi" w:hAnsiTheme="minorHAnsi" w:cstheme="minorHAnsi"/>
          <w:b/>
          <w:sz w:val="24"/>
        </w:rPr>
        <w:t>uvedenými v příloze č. 6 Smlouvy (dále jen „Technické parametry</w:t>
      </w:r>
      <w:r>
        <w:rPr>
          <w:rFonts w:asciiTheme="minorHAnsi" w:hAnsiTheme="minorHAnsi" w:cstheme="minorHAnsi"/>
          <w:b/>
          <w:sz w:val="24"/>
        </w:rPr>
        <w:t xml:space="preserve"> svítidel</w:t>
      </w:r>
      <w:r w:rsidRPr="00F37BA5">
        <w:rPr>
          <w:rFonts w:asciiTheme="minorHAnsi" w:hAnsiTheme="minorHAnsi" w:cstheme="minorHAnsi"/>
          <w:b/>
          <w:sz w:val="24"/>
        </w:rPr>
        <w:t xml:space="preserve">“),  </w:t>
      </w:r>
    </w:p>
    <w:p w14:paraId="628A2602" w14:textId="77777777" w:rsidR="00BA02F7" w:rsidRPr="00CF3F25" w:rsidRDefault="00BA02F7" w:rsidP="00BA02F7">
      <w:pPr>
        <w:pStyle w:val="Cislovani3"/>
        <w:numPr>
          <w:ilvl w:val="0"/>
          <w:numId w:val="6"/>
        </w:numPr>
        <w:tabs>
          <w:tab w:val="clear" w:pos="851"/>
          <w:tab w:val="left" w:pos="993"/>
        </w:tabs>
        <w:spacing w:before="0" w:line="276" w:lineRule="auto"/>
        <w:rPr>
          <w:rFonts w:asciiTheme="minorHAnsi" w:hAnsiTheme="minorHAnsi" w:cstheme="minorHAnsi"/>
          <w:b/>
          <w:sz w:val="24"/>
        </w:rPr>
      </w:pPr>
      <w:r w:rsidRPr="00CF3F25">
        <w:rPr>
          <w:rFonts w:asciiTheme="minorHAnsi" w:hAnsiTheme="minorHAnsi" w:cstheme="minorHAnsi"/>
          <w:b/>
          <w:sz w:val="24"/>
        </w:rPr>
        <w:t xml:space="preserve">vyplněným seznamem poddodavatelů </w:t>
      </w:r>
      <w:r w:rsidRPr="00CF3F25">
        <w:rPr>
          <w:rFonts w:asciiTheme="minorHAnsi" w:hAnsiTheme="minorHAnsi" w:cstheme="minorHAnsi"/>
          <w:bCs/>
          <w:sz w:val="24"/>
        </w:rPr>
        <w:t>(dle přílohy ZD č. 9)</w:t>
      </w:r>
      <w:r w:rsidRPr="00CF3F25">
        <w:rPr>
          <w:rFonts w:asciiTheme="minorHAnsi" w:hAnsiTheme="minorHAnsi" w:cstheme="minorHAnsi"/>
          <w:b/>
          <w:sz w:val="24"/>
        </w:rPr>
        <w:t xml:space="preserve"> tvořícím přílohu č. 7 Smlouvy (dále jen „Poddodavatelé“).</w:t>
      </w:r>
    </w:p>
    <w:p w14:paraId="158691AC" w14:textId="77777777" w:rsidR="007F4748" w:rsidRPr="00F37BA5" w:rsidRDefault="007F4748" w:rsidP="007F4748">
      <w:pPr>
        <w:pStyle w:val="Cislovani3"/>
        <w:numPr>
          <w:ilvl w:val="0"/>
          <w:numId w:val="0"/>
        </w:numPr>
        <w:tabs>
          <w:tab w:val="clear" w:pos="851"/>
          <w:tab w:val="left" w:pos="993"/>
        </w:tabs>
        <w:spacing w:before="0" w:line="276" w:lineRule="auto"/>
        <w:ind w:left="720"/>
        <w:rPr>
          <w:rFonts w:asciiTheme="minorHAnsi" w:hAnsiTheme="minorHAnsi" w:cstheme="minorHAnsi"/>
          <w:b/>
          <w:sz w:val="24"/>
        </w:rPr>
      </w:pPr>
    </w:p>
    <w:p w14:paraId="61353590" w14:textId="413612EA" w:rsidR="004214A0" w:rsidRPr="00C50A1F" w:rsidRDefault="004214A0" w:rsidP="004214A0">
      <w:pPr>
        <w:pStyle w:val="Zkladntext"/>
        <w:numPr>
          <w:ilvl w:val="1"/>
          <w:numId w:val="1"/>
        </w:numPr>
        <w:spacing w:after="60" w:line="288" w:lineRule="auto"/>
        <w:ind w:left="709" w:hanging="709"/>
        <w:rPr>
          <w:rFonts w:asciiTheme="minorHAnsi" w:hAnsiTheme="minorHAnsi" w:cstheme="minorHAnsi"/>
          <w:bCs/>
          <w:szCs w:val="24"/>
        </w:rPr>
      </w:pPr>
      <w:r w:rsidRPr="00C50A1F">
        <w:rPr>
          <w:rFonts w:asciiTheme="minorHAnsi" w:hAnsiTheme="minorHAnsi" w:cstheme="minorHAnsi"/>
          <w:bCs/>
          <w:szCs w:val="24"/>
        </w:rPr>
        <w:t xml:space="preserve">Vedle provedení </w:t>
      </w:r>
      <w:r w:rsidR="00DC1F5C">
        <w:rPr>
          <w:rFonts w:asciiTheme="minorHAnsi" w:hAnsiTheme="minorHAnsi" w:cstheme="minorHAnsi"/>
          <w:bCs/>
          <w:szCs w:val="24"/>
        </w:rPr>
        <w:t>D</w:t>
      </w:r>
      <w:r w:rsidRPr="00C50A1F">
        <w:rPr>
          <w:rFonts w:asciiTheme="minorHAnsi" w:hAnsiTheme="minorHAnsi" w:cstheme="minorHAnsi"/>
          <w:bCs/>
          <w:szCs w:val="24"/>
        </w:rPr>
        <w:t xml:space="preserve">íla je nedílným obsahem Předmětu </w:t>
      </w:r>
      <w:r w:rsidR="00BF2680">
        <w:rPr>
          <w:rFonts w:asciiTheme="minorHAnsi" w:hAnsiTheme="minorHAnsi" w:cstheme="minorHAnsi"/>
          <w:bCs/>
          <w:szCs w:val="24"/>
        </w:rPr>
        <w:t>S</w:t>
      </w:r>
      <w:r w:rsidRPr="00C50A1F">
        <w:rPr>
          <w:rFonts w:asciiTheme="minorHAnsi" w:hAnsiTheme="minorHAnsi" w:cstheme="minorHAnsi"/>
          <w:bCs/>
          <w:szCs w:val="24"/>
        </w:rPr>
        <w:t>mlouvy</w:t>
      </w:r>
      <w:r w:rsidRPr="00C50A1F">
        <w:rPr>
          <w:rFonts w:asciiTheme="minorHAnsi" w:hAnsiTheme="minorHAnsi" w:cstheme="minorHAnsi"/>
          <w:b/>
          <w:bCs/>
          <w:szCs w:val="24"/>
        </w:rPr>
        <w:t>:</w:t>
      </w:r>
    </w:p>
    <w:p w14:paraId="3B991CC5" w14:textId="37FCCA75" w:rsidR="004214A0" w:rsidRPr="00C50A1F" w:rsidRDefault="004214A0" w:rsidP="0006316A">
      <w:pPr>
        <w:pStyle w:val="Cislovani3"/>
        <w:numPr>
          <w:ilvl w:val="2"/>
          <w:numId w:val="5"/>
        </w:numPr>
        <w:tabs>
          <w:tab w:val="clear" w:pos="851"/>
        </w:tabs>
        <w:ind w:left="1134" w:hanging="425"/>
        <w:rPr>
          <w:rFonts w:asciiTheme="minorHAnsi" w:hAnsiTheme="minorHAnsi" w:cstheme="minorHAnsi"/>
          <w:sz w:val="24"/>
        </w:rPr>
      </w:pPr>
      <w:r w:rsidRPr="00C50A1F">
        <w:rPr>
          <w:rFonts w:asciiTheme="minorHAnsi" w:hAnsiTheme="minorHAnsi" w:cstheme="minorHAnsi"/>
          <w:sz w:val="24"/>
        </w:rPr>
        <w:t>zřízení, odstranění a zajištění zařízení staveniště včetně napojení na inženýrské sítě</w:t>
      </w:r>
      <w:r w:rsidR="00A237B1">
        <w:rPr>
          <w:rFonts w:asciiTheme="minorHAnsi" w:hAnsiTheme="minorHAnsi" w:cstheme="minorHAnsi"/>
          <w:sz w:val="24"/>
        </w:rPr>
        <w:t>;</w:t>
      </w:r>
    </w:p>
    <w:p w14:paraId="78BDD1A5" w14:textId="41C9C0FC" w:rsidR="004214A0" w:rsidRPr="00C50A1F" w:rsidRDefault="004214A0" w:rsidP="0006316A">
      <w:pPr>
        <w:pStyle w:val="Cislovani3"/>
        <w:numPr>
          <w:ilvl w:val="2"/>
          <w:numId w:val="5"/>
        </w:numPr>
        <w:tabs>
          <w:tab w:val="clear" w:pos="851"/>
        </w:tabs>
        <w:spacing w:before="0"/>
        <w:ind w:left="1134" w:hanging="425"/>
        <w:rPr>
          <w:rFonts w:asciiTheme="minorHAnsi" w:hAnsiTheme="minorHAnsi" w:cstheme="minorHAnsi"/>
          <w:sz w:val="24"/>
        </w:rPr>
      </w:pPr>
      <w:r w:rsidRPr="00C50A1F">
        <w:rPr>
          <w:rFonts w:asciiTheme="minorHAnsi" w:hAnsiTheme="minorHAnsi" w:cstheme="minorHAnsi"/>
          <w:sz w:val="24"/>
        </w:rPr>
        <w:t xml:space="preserve">zajištění a provedení všech opatření organizačního a stavebně technologického charakteru k řádnému provedení </w:t>
      </w:r>
      <w:r w:rsidR="00A237B1">
        <w:rPr>
          <w:rFonts w:asciiTheme="minorHAnsi" w:hAnsiTheme="minorHAnsi" w:cstheme="minorHAnsi"/>
          <w:sz w:val="24"/>
        </w:rPr>
        <w:t>D</w:t>
      </w:r>
      <w:r w:rsidRPr="00C50A1F">
        <w:rPr>
          <w:rFonts w:asciiTheme="minorHAnsi" w:hAnsiTheme="minorHAnsi" w:cstheme="minorHAnsi"/>
          <w:sz w:val="24"/>
        </w:rPr>
        <w:t>íla</w:t>
      </w:r>
      <w:r w:rsidR="00A237B1">
        <w:rPr>
          <w:rFonts w:asciiTheme="minorHAnsi" w:hAnsiTheme="minorHAnsi" w:cstheme="minorHAnsi"/>
          <w:sz w:val="24"/>
        </w:rPr>
        <w:t>;</w:t>
      </w:r>
      <w:r w:rsidRPr="00C50A1F">
        <w:rPr>
          <w:rFonts w:asciiTheme="minorHAnsi" w:hAnsiTheme="minorHAnsi" w:cstheme="minorHAnsi"/>
          <w:sz w:val="24"/>
        </w:rPr>
        <w:t xml:space="preserve"> </w:t>
      </w:r>
    </w:p>
    <w:p w14:paraId="2520A20D" w14:textId="6FDCC323" w:rsidR="004214A0" w:rsidRPr="00C50A1F" w:rsidRDefault="00A237B1" w:rsidP="0006316A">
      <w:pPr>
        <w:pStyle w:val="Cislovani3"/>
        <w:numPr>
          <w:ilvl w:val="2"/>
          <w:numId w:val="5"/>
        </w:numPr>
        <w:tabs>
          <w:tab w:val="clear" w:pos="851"/>
        </w:tabs>
        <w:spacing w:before="0"/>
        <w:ind w:left="1134" w:hanging="425"/>
        <w:rPr>
          <w:rFonts w:asciiTheme="minorHAnsi" w:hAnsiTheme="minorHAnsi" w:cstheme="minorHAnsi"/>
          <w:sz w:val="24"/>
        </w:rPr>
      </w:pPr>
      <w:r>
        <w:rPr>
          <w:rFonts w:asciiTheme="minorHAnsi" w:hAnsiTheme="minorHAnsi" w:cstheme="minorHAnsi"/>
          <w:sz w:val="24"/>
        </w:rPr>
        <w:t xml:space="preserve">zajištění potřebných </w:t>
      </w:r>
      <w:r w:rsidR="004214A0" w:rsidRPr="00C50A1F">
        <w:rPr>
          <w:rFonts w:asciiTheme="minorHAnsi" w:hAnsiTheme="minorHAnsi" w:cstheme="minorHAnsi"/>
          <w:sz w:val="24"/>
        </w:rPr>
        <w:t>opatření na ochranu osob a majetku</w:t>
      </w:r>
      <w:r>
        <w:rPr>
          <w:rFonts w:asciiTheme="minorHAnsi" w:hAnsiTheme="minorHAnsi" w:cstheme="minorHAnsi"/>
          <w:sz w:val="24"/>
        </w:rPr>
        <w:t xml:space="preserve"> v místě provádění Díla;</w:t>
      </w:r>
    </w:p>
    <w:p w14:paraId="0493BBB2" w14:textId="77777777" w:rsidR="00A237B1" w:rsidRDefault="00A237B1" w:rsidP="0006316A">
      <w:pPr>
        <w:pStyle w:val="Cislovani3"/>
        <w:numPr>
          <w:ilvl w:val="2"/>
          <w:numId w:val="5"/>
        </w:numPr>
        <w:tabs>
          <w:tab w:val="clear" w:pos="851"/>
        </w:tabs>
        <w:spacing w:before="0"/>
        <w:ind w:left="1134" w:hanging="425"/>
        <w:rPr>
          <w:rFonts w:asciiTheme="minorHAnsi" w:hAnsiTheme="minorHAnsi" w:cstheme="minorHAnsi"/>
          <w:sz w:val="24"/>
        </w:rPr>
      </w:pPr>
      <w:r w:rsidRPr="008A2394">
        <w:rPr>
          <w:rFonts w:asciiTheme="minorHAnsi" w:hAnsiTheme="minorHAnsi" w:cstheme="minorHAnsi"/>
          <w:sz w:val="24"/>
        </w:rPr>
        <w:t xml:space="preserve">zajištění odstranění či využití </w:t>
      </w:r>
      <w:r>
        <w:rPr>
          <w:rFonts w:asciiTheme="minorHAnsi" w:hAnsiTheme="minorHAnsi" w:cstheme="minorHAnsi"/>
          <w:sz w:val="24"/>
        </w:rPr>
        <w:t xml:space="preserve">veškerého odpadu z provádění Díla včetně demontovaných svítidel </w:t>
      </w:r>
      <w:r w:rsidRPr="008A2394">
        <w:rPr>
          <w:rFonts w:asciiTheme="minorHAnsi" w:hAnsiTheme="minorHAnsi" w:cstheme="minorHAnsi"/>
          <w:sz w:val="24"/>
        </w:rPr>
        <w:t>v souladu s platnými právními předpis</w:t>
      </w:r>
      <w:r>
        <w:rPr>
          <w:rFonts w:asciiTheme="minorHAnsi" w:hAnsiTheme="minorHAnsi" w:cstheme="minorHAnsi"/>
          <w:sz w:val="24"/>
        </w:rPr>
        <w:t>y Zhotovitelem jakožto původcem tohoto odpadu a zajištění a předání dokladů o těchto skutečnostech Objednateli;</w:t>
      </w:r>
    </w:p>
    <w:p w14:paraId="3AC7D93B" w14:textId="38C5B76A" w:rsidR="004214A0" w:rsidRPr="00C50A1F" w:rsidRDefault="004214A0" w:rsidP="0006316A">
      <w:pPr>
        <w:pStyle w:val="Cislovani3"/>
        <w:numPr>
          <w:ilvl w:val="2"/>
          <w:numId w:val="5"/>
        </w:numPr>
        <w:tabs>
          <w:tab w:val="clear" w:pos="851"/>
        </w:tabs>
        <w:spacing w:before="0"/>
        <w:ind w:left="1134" w:hanging="425"/>
        <w:rPr>
          <w:rFonts w:asciiTheme="minorHAnsi" w:hAnsiTheme="minorHAnsi" w:cstheme="minorHAnsi"/>
          <w:sz w:val="24"/>
        </w:rPr>
      </w:pPr>
      <w:r w:rsidRPr="00C50A1F">
        <w:rPr>
          <w:rFonts w:asciiTheme="minorHAnsi" w:hAnsiTheme="minorHAnsi" w:cstheme="minorHAnsi"/>
          <w:sz w:val="24"/>
        </w:rPr>
        <w:t xml:space="preserve">uvedení všech povrchů dotčených </w:t>
      </w:r>
      <w:r w:rsidR="00A237B1">
        <w:rPr>
          <w:rFonts w:asciiTheme="minorHAnsi" w:hAnsiTheme="minorHAnsi" w:cstheme="minorHAnsi"/>
          <w:sz w:val="24"/>
        </w:rPr>
        <w:t>prováděním Díla</w:t>
      </w:r>
      <w:r w:rsidRPr="00C50A1F">
        <w:rPr>
          <w:rFonts w:asciiTheme="minorHAnsi" w:hAnsiTheme="minorHAnsi" w:cstheme="minorHAnsi"/>
          <w:sz w:val="24"/>
        </w:rPr>
        <w:t xml:space="preserve"> do původního stavu</w:t>
      </w:r>
      <w:r w:rsidR="00A237B1">
        <w:rPr>
          <w:rFonts w:asciiTheme="minorHAnsi" w:hAnsiTheme="minorHAnsi" w:cstheme="minorHAnsi"/>
          <w:sz w:val="24"/>
        </w:rPr>
        <w:t>;</w:t>
      </w:r>
      <w:r w:rsidRPr="00C50A1F">
        <w:rPr>
          <w:rFonts w:asciiTheme="minorHAnsi" w:hAnsiTheme="minorHAnsi" w:cstheme="minorHAnsi"/>
          <w:sz w:val="24"/>
        </w:rPr>
        <w:t xml:space="preserve"> </w:t>
      </w:r>
    </w:p>
    <w:p w14:paraId="255D028F" w14:textId="2EE38135" w:rsidR="00A237B1" w:rsidRPr="00C50A1F" w:rsidRDefault="00A237B1" w:rsidP="0006316A">
      <w:pPr>
        <w:pStyle w:val="Cislovani3"/>
        <w:numPr>
          <w:ilvl w:val="2"/>
          <w:numId w:val="5"/>
        </w:numPr>
        <w:tabs>
          <w:tab w:val="clear" w:pos="851"/>
        </w:tabs>
        <w:spacing w:before="0" w:line="276" w:lineRule="auto"/>
        <w:ind w:left="1134" w:hanging="425"/>
        <w:rPr>
          <w:rFonts w:asciiTheme="minorHAnsi" w:hAnsiTheme="minorHAnsi" w:cstheme="minorHAnsi"/>
          <w:sz w:val="24"/>
        </w:rPr>
      </w:pPr>
      <w:r w:rsidRPr="00C50A1F">
        <w:rPr>
          <w:rFonts w:asciiTheme="minorHAnsi" w:hAnsiTheme="minorHAnsi" w:cstheme="minorHAnsi"/>
          <w:sz w:val="24"/>
        </w:rPr>
        <w:t xml:space="preserve">zajištění bezpečnosti a </w:t>
      </w:r>
      <w:r>
        <w:rPr>
          <w:rFonts w:asciiTheme="minorHAnsi" w:hAnsiTheme="minorHAnsi" w:cstheme="minorHAnsi"/>
          <w:sz w:val="24"/>
        </w:rPr>
        <w:t>ochrany zdraví při práci, zajištění protipožární ochrany a </w:t>
      </w:r>
      <w:r w:rsidRPr="00C50A1F">
        <w:rPr>
          <w:rFonts w:asciiTheme="minorHAnsi" w:hAnsiTheme="minorHAnsi" w:cstheme="minorHAnsi"/>
          <w:sz w:val="24"/>
        </w:rPr>
        <w:t>ochrany životního prostředí</w:t>
      </w:r>
      <w:r>
        <w:rPr>
          <w:rFonts w:asciiTheme="minorHAnsi" w:hAnsiTheme="minorHAnsi" w:cstheme="minorHAnsi"/>
          <w:sz w:val="24"/>
        </w:rPr>
        <w:t xml:space="preserve"> při provádění Díla;</w:t>
      </w:r>
      <w:r w:rsidRPr="00C50A1F">
        <w:rPr>
          <w:rFonts w:asciiTheme="minorHAnsi" w:hAnsiTheme="minorHAnsi" w:cstheme="minorHAnsi"/>
          <w:sz w:val="24"/>
        </w:rPr>
        <w:t xml:space="preserve"> </w:t>
      </w:r>
    </w:p>
    <w:p w14:paraId="7C37EE4E" w14:textId="0DF96E41" w:rsidR="00A237B1" w:rsidRPr="00433259" w:rsidRDefault="00A237B1" w:rsidP="0006316A">
      <w:pPr>
        <w:pStyle w:val="Cislovani3"/>
        <w:numPr>
          <w:ilvl w:val="2"/>
          <w:numId w:val="5"/>
        </w:numPr>
        <w:tabs>
          <w:tab w:val="clear" w:pos="851"/>
        </w:tabs>
        <w:spacing w:before="0" w:line="276" w:lineRule="auto"/>
        <w:ind w:left="1134" w:hanging="425"/>
        <w:rPr>
          <w:rFonts w:asciiTheme="minorHAnsi" w:hAnsiTheme="minorHAnsi" w:cstheme="minorHAnsi"/>
          <w:sz w:val="24"/>
        </w:rPr>
      </w:pPr>
      <w:r w:rsidRPr="00433259">
        <w:rPr>
          <w:rFonts w:asciiTheme="minorHAnsi" w:hAnsiTheme="minorHAnsi" w:cstheme="minorHAnsi"/>
          <w:sz w:val="24"/>
        </w:rPr>
        <w:t>projednání a zajištění případného zvláštního užívání pozemních komunikací včetně úhrady vyměřených poplatků</w:t>
      </w:r>
      <w:r>
        <w:rPr>
          <w:rFonts w:asciiTheme="minorHAnsi" w:hAnsiTheme="minorHAnsi" w:cstheme="minorHAnsi"/>
          <w:sz w:val="24"/>
        </w:rPr>
        <w:t>;</w:t>
      </w:r>
      <w:r w:rsidRPr="00433259">
        <w:rPr>
          <w:rFonts w:asciiTheme="minorHAnsi" w:hAnsiTheme="minorHAnsi" w:cstheme="minorHAnsi"/>
          <w:sz w:val="24"/>
        </w:rPr>
        <w:t xml:space="preserve"> </w:t>
      </w:r>
    </w:p>
    <w:p w14:paraId="08BE15AF" w14:textId="7B354A8E" w:rsidR="00A237B1" w:rsidRPr="0067086F" w:rsidRDefault="00A237B1" w:rsidP="0006316A">
      <w:pPr>
        <w:pStyle w:val="Cislovani3"/>
        <w:numPr>
          <w:ilvl w:val="2"/>
          <w:numId w:val="5"/>
        </w:numPr>
        <w:tabs>
          <w:tab w:val="clear" w:pos="851"/>
        </w:tabs>
        <w:spacing w:before="0" w:line="276" w:lineRule="auto"/>
        <w:ind w:left="1134" w:hanging="425"/>
        <w:rPr>
          <w:rFonts w:asciiTheme="minorHAnsi" w:hAnsiTheme="minorHAnsi" w:cstheme="minorHAnsi"/>
          <w:sz w:val="24"/>
        </w:rPr>
      </w:pPr>
      <w:r w:rsidRPr="0067086F">
        <w:rPr>
          <w:rFonts w:asciiTheme="minorHAnsi" w:hAnsiTheme="minorHAnsi" w:cstheme="minorHAnsi"/>
          <w:sz w:val="24"/>
        </w:rPr>
        <w:t xml:space="preserve">zajištění dopravního </w:t>
      </w:r>
      <w:r w:rsidRPr="00433259">
        <w:rPr>
          <w:rFonts w:asciiTheme="minorHAnsi" w:hAnsiTheme="minorHAnsi" w:cstheme="minorHAnsi"/>
          <w:sz w:val="24"/>
        </w:rPr>
        <w:t>značení k případným</w:t>
      </w:r>
      <w:r w:rsidRPr="00A22B29">
        <w:rPr>
          <w:rFonts w:asciiTheme="minorHAnsi" w:hAnsiTheme="minorHAnsi" w:cstheme="minorHAnsi"/>
          <w:sz w:val="24"/>
        </w:rPr>
        <w:t xml:space="preserve"> </w:t>
      </w:r>
      <w:r w:rsidRPr="0067086F">
        <w:rPr>
          <w:rFonts w:asciiTheme="minorHAnsi" w:hAnsiTheme="minorHAnsi" w:cstheme="minorHAnsi"/>
          <w:sz w:val="24"/>
        </w:rPr>
        <w:t>dopravním omezením, jeho údržba, přemisťování a odstranění</w:t>
      </w:r>
      <w:r>
        <w:rPr>
          <w:rFonts w:asciiTheme="minorHAnsi" w:hAnsiTheme="minorHAnsi" w:cstheme="minorHAnsi"/>
          <w:sz w:val="24"/>
        </w:rPr>
        <w:t>;</w:t>
      </w:r>
    </w:p>
    <w:p w14:paraId="5F7FC3C5" w14:textId="417E7DA9" w:rsidR="004214A0" w:rsidRDefault="00A237B1" w:rsidP="00064592">
      <w:pPr>
        <w:pStyle w:val="Cislovani3"/>
        <w:numPr>
          <w:ilvl w:val="0"/>
          <w:numId w:val="0"/>
        </w:numPr>
        <w:tabs>
          <w:tab w:val="clear" w:pos="851"/>
        </w:tabs>
        <w:spacing w:before="0" w:line="276" w:lineRule="auto"/>
        <w:ind w:left="1134"/>
        <w:rPr>
          <w:rFonts w:asciiTheme="minorHAnsi" w:hAnsiTheme="minorHAnsi" w:cstheme="minorHAnsi"/>
          <w:sz w:val="24"/>
        </w:rPr>
      </w:pPr>
      <w:r w:rsidRPr="009D08D3">
        <w:rPr>
          <w:rFonts w:asciiTheme="minorHAnsi" w:hAnsiTheme="minorHAnsi" w:cstheme="minorHAnsi"/>
          <w:sz w:val="24"/>
        </w:rPr>
        <w:lastRenderedPageBreak/>
        <w:t xml:space="preserve">zajištění všech nezbytných zkoušek, atestů, certifikátů a revizí (zejména výchozí revize celého Díla) podle technických norem a právních nebo technických předpisů platných v době provádění a předání Díla, kterými bude prokázáno dosažení předepsané kvality a předepsaných technických parametrů Díla a splnění požadavků plynoucích </w:t>
      </w:r>
      <w:r w:rsidRPr="00A237B1">
        <w:rPr>
          <w:rFonts w:asciiTheme="minorHAnsi" w:hAnsiTheme="minorHAnsi" w:cstheme="minorHAnsi"/>
          <w:sz w:val="24"/>
        </w:rPr>
        <w:t xml:space="preserve">z právních předpisů a technických norem. </w:t>
      </w:r>
      <w:r w:rsidRPr="00A35160">
        <w:rPr>
          <w:rFonts w:asciiTheme="minorHAnsi" w:hAnsiTheme="minorHAnsi" w:cstheme="minorHAnsi"/>
          <w:sz w:val="24"/>
        </w:rPr>
        <w:t xml:space="preserve">(Výjimku </w:t>
      </w:r>
      <w:proofErr w:type="gramStart"/>
      <w:r w:rsidRPr="00A35160">
        <w:rPr>
          <w:rFonts w:asciiTheme="minorHAnsi" w:hAnsiTheme="minorHAnsi" w:cstheme="minorHAnsi"/>
          <w:sz w:val="24"/>
        </w:rPr>
        <w:t>tvoří</w:t>
      </w:r>
      <w:proofErr w:type="gramEnd"/>
      <w:r w:rsidRPr="00A35160">
        <w:rPr>
          <w:rFonts w:asciiTheme="minorHAnsi" w:hAnsiTheme="minorHAnsi" w:cstheme="minorHAnsi"/>
          <w:sz w:val="24"/>
        </w:rPr>
        <w:t xml:space="preserve"> protokol o měření osvětlenosti/jasů, který si zajišťuje Objednatel na své náklady.)</w:t>
      </w:r>
    </w:p>
    <w:p w14:paraId="160899ED" w14:textId="77777777" w:rsidR="009D08D3" w:rsidRPr="00A237B1" w:rsidRDefault="009D08D3" w:rsidP="00064592">
      <w:pPr>
        <w:pStyle w:val="Cislovani3"/>
        <w:numPr>
          <w:ilvl w:val="0"/>
          <w:numId w:val="0"/>
        </w:numPr>
        <w:tabs>
          <w:tab w:val="clear" w:pos="851"/>
        </w:tabs>
        <w:spacing w:before="0" w:line="276" w:lineRule="auto"/>
        <w:ind w:left="1134"/>
        <w:rPr>
          <w:rFonts w:asciiTheme="minorHAnsi" w:hAnsiTheme="minorHAnsi" w:cstheme="minorHAnsi"/>
          <w:sz w:val="24"/>
        </w:rPr>
      </w:pPr>
    </w:p>
    <w:p w14:paraId="5D7A30E6" w14:textId="277C5E92" w:rsidR="00A237B1" w:rsidRPr="00A22B29" w:rsidRDefault="00A237B1" w:rsidP="00A237B1">
      <w:pPr>
        <w:pStyle w:val="Odstavecseseznamem"/>
        <w:numPr>
          <w:ilvl w:val="1"/>
          <w:numId w:val="1"/>
        </w:numPr>
        <w:tabs>
          <w:tab w:val="clear" w:pos="720"/>
          <w:tab w:val="num" w:pos="709"/>
          <w:tab w:val="num" w:pos="862"/>
        </w:tabs>
        <w:spacing w:after="240" w:line="276" w:lineRule="auto"/>
        <w:ind w:left="709" w:hanging="709"/>
        <w:contextualSpacing/>
        <w:jc w:val="both"/>
        <w:rPr>
          <w:rFonts w:ascii="Calibri" w:hAnsi="Calibri"/>
          <w:sz w:val="24"/>
          <w:szCs w:val="24"/>
        </w:rPr>
      </w:pPr>
      <w:r w:rsidRPr="00A22B29">
        <w:rPr>
          <w:rFonts w:ascii="Calibri" w:hAnsi="Calibri"/>
          <w:sz w:val="24"/>
          <w:szCs w:val="24"/>
        </w:rPr>
        <w:t xml:space="preserve">Smluvní strany se dohodly na I. jakosti </w:t>
      </w:r>
      <w:r w:rsidR="00DC1F5C">
        <w:rPr>
          <w:rFonts w:ascii="Calibri" w:hAnsi="Calibri"/>
          <w:sz w:val="24"/>
          <w:szCs w:val="24"/>
        </w:rPr>
        <w:t>D</w:t>
      </w:r>
      <w:r w:rsidRPr="00A22B29">
        <w:rPr>
          <w:rFonts w:ascii="Calibri" w:hAnsi="Calibri"/>
          <w:sz w:val="24"/>
          <w:szCs w:val="24"/>
        </w:rPr>
        <w:t xml:space="preserve">íla, veškeré použité materiály a výrobky budou odpovídat této jakostní třídě a budou nové. </w:t>
      </w:r>
    </w:p>
    <w:p w14:paraId="33B2C7FD" w14:textId="77777777" w:rsidR="00A237B1" w:rsidRDefault="00A237B1" w:rsidP="00A237B1">
      <w:pPr>
        <w:pStyle w:val="Zkladntext"/>
        <w:numPr>
          <w:ilvl w:val="1"/>
          <w:numId w:val="1"/>
        </w:numPr>
        <w:tabs>
          <w:tab w:val="clear" w:pos="720"/>
          <w:tab w:val="num" w:pos="709"/>
          <w:tab w:val="num" w:pos="862"/>
        </w:tabs>
        <w:spacing w:after="240" w:line="276" w:lineRule="auto"/>
        <w:ind w:left="709" w:hanging="709"/>
        <w:rPr>
          <w:rFonts w:asciiTheme="minorHAnsi" w:hAnsiTheme="minorHAnsi" w:cstheme="minorHAnsi"/>
          <w:bCs/>
          <w:szCs w:val="24"/>
        </w:rPr>
      </w:pPr>
      <w:r w:rsidRPr="003866AE">
        <w:rPr>
          <w:rFonts w:asciiTheme="minorHAnsi" w:hAnsiTheme="minorHAnsi" w:cstheme="minorHAnsi"/>
          <w:bCs/>
          <w:szCs w:val="24"/>
        </w:rPr>
        <w:t xml:space="preserve">Zhotovitel </w:t>
      </w:r>
      <w:r w:rsidRPr="00B54A0A">
        <w:rPr>
          <w:rFonts w:asciiTheme="minorHAnsi" w:hAnsiTheme="minorHAnsi" w:cstheme="minorHAnsi"/>
          <w:bCs/>
          <w:szCs w:val="24"/>
        </w:rPr>
        <w:t>odpovídá</w:t>
      </w:r>
      <w:r>
        <w:rPr>
          <w:rFonts w:asciiTheme="minorHAnsi" w:hAnsiTheme="minorHAnsi" w:cstheme="minorHAnsi"/>
          <w:bCs/>
          <w:szCs w:val="24"/>
        </w:rPr>
        <w:t xml:space="preserve">: </w:t>
      </w:r>
    </w:p>
    <w:p w14:paraId="6CAF05FB" w14:textId="02E2F77D" w:rsidR="00A237B1" w:rsidRPr="00433259" w:rsidRDefault="00A237B1" w:rsidP="0006316A">
      <w:pPr>
        <w:pStyle w:val="Zkladntext"/>
        <w:numPr>
          <w:ilvl w:val="0"/>
          <w:numId w:val="6"/>
        </w:numPr>
        <w:spacing w:line="276" w:lineRule="auto"/>
        <w:ind w:left="993" w:hanging="284"/>
        <w:rPr>
          <w:rFonts w:asciiTheme="minorHAnsi" w:hAnsiTheme="minorHAnsi" w:cstheme="minorHAnsi"/>
          <w:bCs/>
          <w:szCs w:val="24"/>
        </w:rPr>
      </w:pPr>
      <w:r w:rsidRPr="00433259">
        <w:rPr>
          <w:rFonts w:asciiTheme="minorHAnsi" w:hAnsiTheme="minorHAnsi" w:cstheme="minorHAnsi"/>
          <w:bCs/>
          <w:szCs w:val="24"/>
        </w:rPr>
        <w:t xml:space="preserve">za to, že veškerá jím v rámci jeho nabídky na plnění Zakázky navržená svítidla uvedená ve „Specifikaci svítidel“ mají všechny v ní uvedené parametry a vlastnosti a zároveň všechny parametry uvedené v příloze </w:t>
      </w:r>
      <w:r w:rsidR="008C6609">
        <w:rPr>
          <w:rFonts w:asciiTheme="minorHAnsi" w:hAnsiTheme="minorHAnsi" w:cstheme="minorHAnsi"/>
          <w:bCs/>
          <w:szCs w:val="24"/>
        </w:rPr>
        <w:t xml:space="preserve">č. </w:t>
      </w:r>
      <w:r w:rsidRPr="00433259">
        <w:rPr>
          <w:rFonts w:asciiTheme="minorHAnsi" w:hAnsiTheme="minorHAnsi" w:cstheme="minorHAnsi"/>
          <w:bCs/>
          <w:szCs w:val="24"/>
        </w:rPr>
        <w:t xml:space="preserve">6 Smlouvy, </w:t>
      </w:r>
    </w:p>
    <w:p w14:paraId="11855C8E" w14:textId="77777777" w:rsidR="00A237B1" w:rsidRPr="00433259" w:rsidRDefault="00A237B1" w:rsidP="0006316A">
      <w:pPr>
        <w:pStyle w:val="Zkladntext"/>
        <w:numPr>
          <w:ilvl w:val="0"/>
          <w:numId w:val="6"/>
        </w:numPr>
        <w:spacing w:line="276" w:lineRule="auto"/>
        <w:ind w:left="993" w:hanging="284"/>
        <w:rPr>
          <w:rFonts w:asciiTheme="minorHAnsi" w:hAnsiTheme="minorHAnsi" w:cstheme="minorHAnsi"/>
          <w:bCs/>
          <w:szCs w:val="24"/>
        </w:rPr>
      </w:pPr>
      <w:r w:rsidRPr="00433259">
        <w:rPr>
          <w:rFonts w:asciiTheme="minorHAnsi" w:hAnsiTheme="minorHAnsi" w:cstheme="minorHAnsi"/>
          <w:bCs/>
          <w:szCs w:val="24"/>
        </w:rPr>
        <w:t xml:space="preserve">za správnost jím zpracovaných Světelných výpočtů a za to, že jím provedené Dílo bude splňovat veškeré požadované hodnoty osvětlení, </w:t>
      </w:r>
    </w:p>
    <w:p w14:paraId="443C7C7E" w14:textId="77777777" w:rsidR="00A237B1" w:rsidRDefault="00A237B1" w:rsidP="0006316A">
      <w:pPr>
        <w:pStyle w:val="Odstavecseseznamem"/>
        <w:numPr>
          <w:ilvl w:val="0"/>
          <w:numId w:val="6"/>
        </w:numPr>
        <w:spacing w:line="276" w:lineRule="auto"/>
        <w:ind w:left="993" w:right="7" w:hanging="284"/>
        <w:contextualSpacing/>
        <w:jc w:val="both"/>
        <w:rPr>
          <w:rFonts w:asciiTheme="minorHAnsi" w:hAnsiTheme="minorHAnsi"/>
          <w:sz w:val="24"/>
          <w:szCs w:val="24"/>
          <w:lang w:val="x-none" w:eastAsia="x-none"/>
        </w:rPr>
      </w:pPr>
      <w:r>
        <w:rPr>
          <w:rFonts w:asciiTheme="minorHAnsi" w:hAnsiTheme="minorHAnsi"/>
          <w:sz w:val="24"/>
          <w:szCs w:val="24"/>
          <w:lang w:eastAsia="x-none"/>
        </w:rPr>
        <w:t xml:space="preserve">za to, že veškeré k realizaci Díla použité </w:t>
      </w:r>
      <w:r w:rsidRPr="00A22B29">
        <w:rPr>
          <w:rFonts w:asciiTheme="minorHAnsi" w:hAnsiTheme="minorHAnsi"/>
          <w:sz w:val="24"/>
          <w:szCs w:val="24"/>
          <w:lang w:val="x-none" w:eastAsia="x-none"/>
        </w:rPr>
        <w:t>materiály</w:t>
      </w:r>
      <w:r>
        <w:rPr>
          <w:rFonts w:asciiTheme="minorHAnsi" w:hAnsiTheme="minorHAnsi"/>
          <w:sz w:val="24"/>
          <w:szCs w:val="24"/>
          <w:lang w:eastAsia="x-none"/>
        </w:rPr>
        <w:t xml:space="preserve"> a výrobky </w:t>
      </w:r>
      <w:r w:rsidRPr="00A22B29">
        <w:rPr>
          <w:rFonts w:asciiTheme="minorHAnsi" w:hAnsiTheme="minorHAnsi"/>
          <w:sz w:val="24"/>
          <w:szCs w:val="24"/>
          <w:lang w:val="x-none" w:eastAsia="x-none"/>
        </w:rPr>
        <w:t xml:space="preserve">vyhovující požadavkům kladeným </w:t>
      </w:r>
      <w:r>
        <w:rPr>
          <w:rFonts w:asciiTheme="minorHAnsi" w:hAnsiTheme="minorHAnsi"/>
          <w:sz w:val="24"/>
          <w:szCs w:val="24"/>
          <w:lang w:eastAsia="x-none"/>
        </w:rPr>
        <w:t xml:space="preserve">Smlouvou na </w:t>
      </w:r>
      <w:r w:rsidRPr="00A22B29">
        <w:rPr>
          <w:rFonts w:asciiTheme="minorHAnsi" w:hAnsiTheme="minorHAnsi"/>
          <w:sz w:val="24"/>
          <w:szCs w:val="24"/>
          <w:lang w:val="x-none" w:eastAsia="x-none"/>
        </w:rPr>
        <w:t xml:space="preserve">jakost </w:t>
      </w:r>
      <w:r>
        <w:rPr>
          <w:rFonts w:asciiTheme="minorHAnsi" w:hAnsiTheme="minorHAnsi"/>
          <w:sz w:val="24"/>
          <w:szCs w:val="24"/>
          <w:lang w:eastAsia="x-none"/>
        </w:rPr>
        <w:t xml:space="preserve">Díla, mají </w:t>
      </w:r>
      <w:r w:rsidRPr="00A22B29">
        <w:rPr>
          <w:rFonts w:asciiTheme="minorHAnsi" w:hAnsiTheme="minorHAnsi"/>
          <w:sz w:val="24"/>
          <w:szCs w:val="24"/>
          <w:lang w:val="x-none" w:eastAsia="x-none"/>
        </w:rPr>
        <w:t>prohlášení o shodě/o vlastnostech dle zákona č. 22/1997 Sb., o technických požadavcích na výrobky a o změně a doplnění některých zákonů, ve znění pozdějších předpisů</w:t>
      </w:r>
      <w:r>
        <w:rPr>
          <w:rFonts w:asciiTheme="minorHAnsi" w:hAnsiTheme="minorHAnsi"/>
          <w:sz w:val="24"/>
          <w:szCs w:val="24"/>
          <w:lang w:eastAsia="x-none"/>
        </w:rPr>
        <w:t xml:space="preserve"> </w:t>
      </w:r>
      <w:r w:rsidRPr="00A22B29">
        <w:rPr>
          <w:rFonts w:asciiTheme="minorHAnsi" w:hAnsiTheme="minorHAnsi"/>
          <w:sz w:val="24"/>
          <w:szCs w:val="24"/>
          <w:lang w:val="x-none" w:eastAsia="x-none"/>
        </w:rPr>
        <w:t>a dle nařízení vlády č. 163/2002 Sb., o technických požadavcích na stavební výrobky, v platném znění, a potřebné certifikáty a atesty</w:t>
      </w:r>
      <w:r>
        <w:rPr>
          <w:rFonts w:asciiTheme="minorHAnsi" w:hAnsiTheme="minorHAnsi"/>
          <w:sz w:val="24"/>
          <w:szCs w:val="24"/>
          <w:lang w:val="x-none" w:eastAsia="x-none"/>
        </w:rPr>
        <w:t>,</w:t>
      </w:r>
      <w:r w:rsidRPr="00A22B29">
        <w:rPr>
          <w:rFonts w:asciiTheme="minorHAnsi" w:hAnsiTheme="minorHAnsi"/>
          <w:sz w:val="24"/>
          <w:szCs w:val="24"/>
          <w:lang w:val="x-none" w:eastAsia="x-none"/>
        </w:rPr>
        <w:t xml:space="preserve"> </w:t>
      </w:r>
    </w:p>
    <w:p w14:paraId="5F80BD7F" w14:textId="77777777" w:rsidR="00A237B1" w:rsidRDefault="00A237B1" w:rsidP="0006316A">
      <w:pPr>
        <w:pStyle w:val="Odstavecseseznamem"/>
        <w:numPr>
          <w:ilvl w:val="0"/>
          <w:numId w:val="6"/>
        </w:numPr>
        <w:tabs>
          <w:tab w:val="left" w:pos="993"/>
        </w:tabs>
        <w:spacing w:after="240" w:line="276" w:lineRule="auto"/>
        <w:ind w:left="993" w:right="7" w:hanging="284"/>
        <w:contextualSpacing/>
        <w:jc w:val="both"/>
        <w:rPr>
          <w:rFonts w:asciiTheme="minorHAnsi" w:hAnsiTheme="minorHAnsi"/>
          <w:sz w:val="24"/>
          <w:szCs w:val="24"/>
          <w:lang w:val="x-none" w:eastAsia="x-none"/>
        </w:rPr>
      </w:pPr>
      <w:r w:rsidRPr="00A22B29">
        <w:rPr>
          <w:rFonts w:asciiTheme="minorHAnsi" w:hAnsiTheme="minorHAnsi"/>
          <w:sz w:val="24"/>
          <w:szCs w:val="24"/>
          <w:lang w:val="x-none" w:eastAsia="x-none"/>
        </w:rPr>
        <w:t xml:space="preserve">za to, že při realizaci </w:t>
      </w:r>
      <w:r>
        <w:rPr>
          <w:rFonts w:asciiTheme="minorHAnsi" w:hAnsiTheme="minorHAnsi"/>
          <w:sz w:val="24"/>
          <w:szCs w:val="24"/>
          <w:lang w:eastAsia="x-none"/>
        </w:rPr>
        <w:t>D</w:t>
      </w:r>
      <w:r w:rsidRPr="00A22B29">
        <w:rPr>
          <w:rFonts w:asciiTheme="minorHAnsi" w:hAnsiTheme="minorHAnsi"/>
          <w:sz w:val="24"/>
          <w:szCs w:val="24"/>
          <w:lang w:val="x-none" w:eastAsia="x-none"/>
        </w:rPr>
        <w:t>íla nepoužije žádný materiál</w:t>
      </w:r>
      <w:r>
        <w:rPr>
          <w:rFonts w:asciiTheme="minorHAnsi" w:hAnsiTheme="minorHAnsi"/>
          <w:sz w:val="24"/>
          <w:szCs w:val="24"/>
          <w:lang w:eastAsia="x-none"/>
        </w:rPr>
        <w:t xml:space="preserve">  a výrobek</w:t>
      </w:r>
      <w:r w:rsidRPr="00A22B29">
        <w:rPr>
          <w:rFonts w:asciiTheme="minorHAnsi" w:hAnsiTheme="minorHAnsi"/>
          <w:sz w:val="24"/>
          <w:szCs w:val="24"/>
          <w:lang w:val="x-none" w:eastAsia="x-none"/>
        </w:rPr>
        <w:t>, o kterém je v době jeho užití známo, že je škodlivý</w:t>
      </w:r>
      <w:r>
        <w:rPr>
          <w:rFonts w:asciiTheme="minorHAnsi" w:hAnsiTheme="minorHAnsi"/>
          <w:sz w:val="24"/>
          <w:szCs w:val="24"/>
          <w:lang w:eastAsia="x-none"/>
        </w:rPr>
        <w:t>,</w:t>
      </w:r>
    </w:p>
    <w:p w14:paraId="3D5158E8" w14:textId="4B6D9FE2" w:rsidR="00A237B1" w:rsidRDefault="00A237B1" w:rsidP="00C53E61">
      <w:pPr>
        <w:pStyle w:val="Odstavecseseznamem"/>
        <w:numPr>
          <w:ilvl w:val="0"/>
          <w:numId w:val="6"/>
        </w:numPr>
        <w:tabs>
          <w:tab w:val="left" w:pos="993"/>
        </w:tabs>
        <w:spacing w:after="240" w:line="276" w:lineRule="auto"/>
        <w:ind w:left="993" w:right="7" w:hanging="284"/>
        <w:contextualSpacing/>
        <w:jc w:val="both"/>
        <w:rPr>
          <w:rFonts w:asciiTheme="minorHAnsi" w:hAnsiTheme="minorHAnsi"/>
          <w:sz w:val="24"/>
          <w:szCs w:val="24"/>
          <w:lang w:val="x-none" w:eastAsia="x-none"/>
        </w:rPr>
      </w:pPr>
      <w:r>
        <w:rPr>
          <w:rFonts w:asciiTheme="minorHAnsi" w:hAnsiTheme="minorHAnsi"/>
          <w:sz w:val="24"/>
          <w:szCs w:val="24"/>
          <w:lang w:eastAsia="x-none"/>
        </w:rPr>
        <w:t xml:space="preserve">za provedení Díla v plném souladu s odst. 2.6 tohoto článku Smlouvy. </w:t>
      </w:r>
    </w:p>
    <w:p w14:paraId="3CA65417" w14:textId="7B869B28" w:rsidR="00A00CCA" w:rsidRPr="00C53E61" w:rsidRDefault="00A00CCA" w:rsidP="007C60B6">
      <w:pPr>
        <w:pStyle w:val="Zkladntext"/>
        <w:spacing w:after="240" w:line="276" w:lineRule="auto"/>
        <w:rPr>
          <w:rFonts w:asciiTheme="minorHAnsi" w:hAnsiTheme="minorHAnsi"/>
          <w:szCs w:val="24"/>
          <w:lang w:eastAsia="x-none"/>
        </w:rPr>
      </w:pPr>
      <w:r>
        <w:rPr>
          <w:rFonts w:asciiTheme="minorHAnsi" w:hAnsiTheme="minorHAnsi" w:cstheme="minorHAnsi"/>
          <w:bCs/>
          <w:szCs w:val="24"/>
        </w:rPr>
        <w:t>2.6</w:t>
      </w:r>
      <w:r>
        <w:rPr>
          <w:rFonts w:asciiTheme="minorHAnsi" w:hAnsiTheme="minorHAnsi" w:cstheme="minorHAnsi"/>
          <w:bCs/>
          <w:szCs w:val="24"/>
        </w:rPr>
        <w:tab/>
      </w:r>
      <w:r w:rsidRPr="00A00CCA">
        <w:rPr>
          <w:rFonts w:asciiTheme="minorHAnsi" w:hAnsiTheme="minorHAnsi" w:cstheme="minorHAnsi"/>
          <w:bCs/>
          <w:szCs w:val="24"/>
        </w:rPr>
        <w:t xml:space="preserve">Zhotovitel je povinen provést Dílo s odbornou péčí, v souladu s Technickou </w:t>
      </w:r>
      <w:r w:rsidRPr="00A00CCA">
        <w:rPr>
          <w:rFonts w:asciiTheme="minorHAnsi" w:hAnsiTheme="minorHAnsi" w:cstheme="minorHAnsi"/>
          <w:bCs/>
          <w:szCs w:val="24"/>
        </w:rPr>
        <w:tab/>
        <w:t xml:space="preserve">dokumentací, Výpočty, Specifikací svítidel, Technickými parametry, Rozpočtem, dále v </w:t>
      </w:r>
      <w:r w:rsidRPr="00A00CCA">
        <w:rPr>
          <w:rFonts w:asciiTheme="minorHAnsi" w:hAnsiTheme="minorHAnsi" w:cstheme="minorHAnsi"/>
          <w:bCs/>
          <w:szCs w:val="24"/>
        </w:rPr>
        <w:tab/>
        <w:t xml:space="preserve">souladu s platnými právními předpisy, technickými předpisy a platnými technickými </w:t>
      </w:r>
      <w:r w:rsidRPr="00A00CCA">
        <w:rPr>
          <w:rFonts w:asciiTheme="minorHAnsi" w:hAnsiTheme="minorHAnsi" w:cstheme="minorHAnsi"/>
          <w:bCs/>
          <w:szCs w:val="24"/>
        </w:rPr>
        <w:tab/>
        <w:t xml:space="preserve">normami podle schválených technologických postupů stanovených výrobci použitých </w:t>
      </w:r>
      <w:r w:rsidRPr="00A00CCA">
        <w:rPr>
          <w:rFonts w:asciiTheme="minorHAnsi" w:hAnsiTheme="minorHAnsi" w:cstheme="minorHAnsi"/>
          <w:bCs/>
          <w:szCs w:val="24"/>
        </w:rPr>
        <w:tab/>
        <w:t xml:space="preserve">výrobků, materiálů a technologií, v souladu se současným standardem u používaných </w:t>
      </w:r>
      <w:r w:rsidRPr="00A00CCA">
        <w:rPr>
          <w:rFonts w:asciiTheme="minorHAnsi" w:hAnsiTheme="minorHAnsi" w:cstheme="minorHAnsi"/>
          <w:bCs/>
          <w:szCs w:val="24"/>
        </w:rPr>
        <w:tab/>
        <w:t xml:space="preserve">technologií a postupů pro tento typ </w:t>
      </w:r>
      <w:r w:rsidR="00DC1F5C">
        <w:rPr>
          <w:rFonts w:asciiTheme="minorHAnsi" w:hAnsiTheme="minorHAnsi" w:cstheme="minorHAnsi"/>
          <w:bCs/>
          <w:szCs w:val="24"/>
        </w:rPr>
        <w:t>D</w:t>
      </w:r>
      <w:r w:rsidRPr="00A00CCA">
        <w:rPr>
          <w:rFonts w:asciiTheme="minorHAnsi" w:hAnsiTheme="minorHAnsi" w:cstheme="minorHAnsi"/>
          <w:bCs/>
          <w:szCs w:val="24"/>
        </w:rPr>
        <w:t xml:space="preserve">íla tak, aby dodržel smluvenou kvalitu Díla. </w:t>
      </w:r>
      <w:r w:rsidRPr="00A00CCA">
        <w:rPr>
          <w:rFonts w:asciiTheme="minorHAnsi" w:hAnsiTheme="minorHAnsi" w:cstheme="minorHAnsi"/>
          <w:bCs/>
          <w:szCs w:val="24"/>
        </w:rPr>
        <w:tab/>
        <w:t xml:space="preserve">Dodávky, práce a služby, které jsou předmětem Smlouvy, Zhotovitel dodá nebo </w:t>
      </w:r>
      <w:r w:rsidRPr="00A00CCA">
        <w:rPr>
          <w:rFonts w:asciiTheme="minorHAnsi" w:hAnsiTheme="minorHAnsi" w:cstheme="minorHAnsi"/>
          <w:bCs/>
          <w:szCs w:val="24"/>
        </w:rPr>
        <w:tab/>
        <w:t xml:space="preserve">provede </w:t>
      </w:r>
      <w:r>
        <w:rPr>
          <w:rFonts w:asciiTheme="minorHAnsi" w:hAnsiTheme="minorHAnsi" w:cstheme="minorHAnsi"/>
          <w:bCs/>
          <w:szCs w:val="24"/>
        </w:rPr>
        <w:tab/>
      </w:r>
      <w:r w:rsidRPr="00A00CCA">
        <w:rPr>
          <w:rFonts w:asciiTheme="minorHAnsi" w:hAnsiTheme="minorHAnsi" w:cstheme="minorHAnsi"/>
          <w:bCs/>
          <w:szCs w:val="24"/>
        </w:rPr>
        <w:t xml:space="preserve">v takovém rozsahu a jakosti, aby výsledkem bylo kompletní, plynule, bezpečně </w:t>
      </w:r>
      <w:r w:rsidRPr="00A00CCA">
        <w:rPr>
          <w:rFonts w:asciiTheme="minorHAnsi" w:hAnsiTheme="minorHAnsi" w:cstheme="minorHAnsi"/>
          <w:bCs/>
          <w:szCs w:val="24"/>
        </w:rPr>
        <w:tab/>
        <w:t xml:space="preserve">a </w:t>
      </w:r>
      <w:r>
        <w:rPr>
          <w:rFonts w:asciiTheme="minorHAnsi" w:hAnsiTheme="minorHAnsi" w:cstheme="minorHAnsi"/>
          <w:bCs/>
          <w:szCs w:val="24"/>
        </w:rPr>
        <w:tab/>
      </w:r>
      <w:r w:rsidRPr="00A00CCA">
        <w:rPr>
          <w:rFonts w:asciiTheme="minorHAnsi" w:hAnsiTheme="minorHAnsi" w:cstheme="minorHAnsi"/>
          <w:bCs/>
          <w:szCs w:val="24"/>
        </w:rPr>
        <w:t>spolehlivě využitelné Dílo, odpovídající podmínkám stanoveným Smlouvou</w:t>
      </w:r>
      <w:r w:rsidR="007C60B6">
        <w:rPr>
          <w:rFonts w:asciiTheme="minorHAnsi" w:hAnsiTheme="minorHAnsi" w:cstheme="minorHAnsi"/>
          <w:bCs/>
          <w:szCs w:val="24"/>
        </w:rPr>
        <w:t xml:space="preserve"> </w:t>
      </w:r>
      <w:r w:rsidR="007C60B6">
        <w:rPr>
          <w:rFonts w:asciiTheme="minorHAnsi" w:hAnsiTheme="minorHAnsi" w:cstheme="minorHAnsi"/>
          <w:bCs/>
          <w:szCs w:val="24"/>
        </w:rPr>
        <w:br/>
        <w:t xml:space="preserve">             </w:t>
      </w:r>
      <w:r w:rsidRPr="00A00CCA">
        <w:rPr>
          <w:rFonts w:asciiTheme="minorHAnsi" w:hAnsiTheme="minorHAnsi" w:cstheme="minorHAnsi"/>
          <w:bCs/>
          <w:szCs w:val="24"/>
        </w:rPr>
        <w:t xml:space="preserve">a </w:t>
      </w:r>
      <w:r w:rsidRPr="00A00CCA">
        <w:rPr>
          <w:rFonts w:asciiTheme="minorHAnsi" w:hAnsiTheme="minorHAnsi" w:cstheme="minorHAnsi"/>
          <w:bCs/>
          <w:szCs w:val="24"/>
        </w:rPr>
        <w:tab/>
        <w:t>sjednanému, resp. obvyklému účelu použití.</w:t>
      </w:r>
    </w:p>
    <w:p w14:paraId="02E76ED2" w14:textId="2328C2D4" w:rsidR="00657C55" w:rsidRPr="008475E8" w:rsidRDefault="00C53E61" w:rsidP="00C53E61">
      <w:pPr>
        <w:pStyle w:val="Zkladntext"/>
        <w:spacing w:after="240" w:line="276" w:lineRule="auto"/>
        <w:rPr>
          <w:rFonts w:asciiTheme="minorHAnsi" w:hAnsiTheme="minorHAnsi" w:cstheme="minorHAnsi"/>
          <w:bCs/>
          <w:szCs w:val="24"/>
        </w:rPr>
      </w:pPr>
      <w:r>
        <w:rPr>
          <w:rFonts w:asciiTheme="minorHAnsi" w:hAnsiTheme="minorHAnsi" w:cstheme="minorHAnsi"/>
          <w:bCs/>
          <w:szCs w:val="24"/>
        </w:rPr>
        <w:t>2.7</w:t>
      </w:r>
      <w:r>
        <w:rPr>
          <w:rFonts w:asciiTheme="minorHAnsi" w:hAnsiTheme="minorHAnsi" w:cstheme="minorHAnsi"/>
          <w:bCs/>
          <w:szCs w:val="24"/>
        </w:rPr>
        <w:tab/>
      </w:r>
      <w:r w:rsidR="00657C55" w:rsidRPr="008475E8">
        <w:rPr>
          <w:rFonts w:asciiTheme="minorHAnsi" w:hAnsiTheme="minorHAnsi" w:cstheme="minorHAnsi"/>
          <w:bCs/>
          <w:szCs w:val="24"/>
        </w:rPr>
        <w:t xml:space="preserve">Jakékoliv změny Díla musí být Smluvními stranami předem sjednány formou písemného </w:t>
      </w:r>
      <w:r>
        <w:rPr>
          <w:rFonts w:asciiTheme="minorHAnsi" w:hAnsiTheme="minorHAnsi" w:cstheme="minorHAnsi"/>
          <w:bCs/>
          <w:szCs w:val="24"/>
        </w:rPr>
        <w:tab/>
      </w:r>
      <w:r w:rsidR="00657C55" w:rsidRPr="008475E8">
        <w:rPr>
          <w:rFonts w:asciiTheme="minorHAnsi" w:hAnsiTheme="minorHAnsi" w:cstheme="minorHAnsi"/>
          <w:bCs/>
          <w:szCs w:val="24"/>
        </w:rPr>
        <w:t>dodatku ke Smlouvě při dodržení podmínek zákona č. 134/2016 Sb., o</w:t>
      </w:r>
      <w:r w:rsidR="00657C55">
        <w:rPr>
          <w:rFonts w:asciiTheme="minorHAnsi" w:hAnsiTheme="minorHAnsi" w:cstheme="minorHAnsi"/>
          <w:bCs/>
          <w:szCs w:val="24"/>
        </w:rPr>
        <w:t> </w:t>
      </w:r>
      <w:r w:rsidR="00657C55" w:rsidRPr="008475E8">
        <w:rPr>
          <w:rFonts w:asciiTheme="minorHAnsi" w:hAnsiTheme="minorHAnsi" w:cstheme="minorHAnsi"/>
          <w:bCs/>
          <w:szCs w:val="24"/>
        </w:rPr>
        <w:t xml:space="preserve">zadávání veřejných </w:t>
      </w:r>
      <w:r>
        <w:rPr>
          <w:rFonts w:asciiTheme="minorHAnsi" w:hAnsiTheme="minorHAnsi" w:cstheme="minorHAnsi"/>
          <w:bCs/>
          <w:szCs w:val="24"/>
        </w:rPr>
        <w:tab/>
      </w:r>
      <w:r w:rsidR="00657C55" w:rsidRPr="008475E8">
        <w:rPr>
          <w:rFonts w:asciiTheme="minorHAnsi" w:hAnsiTheme="minorHAnsi" w:cstheme="minorHAnsi"/>
          <w:bCs/>
          <w:szCs w:val="24"/>
        </w:rPr>
        <w:t>zakázek, ve znění pozdějších předpisů.</w:t>
      </w:r>
      <w:r w:rsidR="00657C55" w:rsidRPr="008475E8" w:rsidDel="0055299A">
        <w:rPr>
          <w:rFonts w:asciiTheme="minorHAnsi" w:hAnsiTheme="minorHAnsi" w:cstheme="minorHAnsi"/>
          <w:bCs/>
          <w:szCs w:val="24"/>
        </w:rPr>
        <w:t xml:space="preserve"> </w:t>
      </w:r>
    </w:p>
    <w:p w14:paraId="096BF125" w14:textId="6F63EA0E" w:rsidR="00657C55" w:rsidRPr="00C50A1F" w:rsidRDefault="00C53E61" w:rsidP="00C53E61">
      <w:pPr>
        <w:pStyle w:val="Zkladntext"/>
        <w:spacing w:after="240" w:line="276" w:lineRule="auto"/>
        <w:rPr>
          <w:rFonts w:asciiTheme="minorHAnsi" w:hAnsiTheme="minorHAnsi" w:cstheme="minorHAnsi"/>
          <w:szCs w:val="24"/>
        </w:rPr>
      </w:pPr>
      <w:r>
        <w:rPr>
          <w:rFonts w:asciiTheme="minorHAnsi" w:hAnsiTheme="minorHAnsi" w:cstheme="minorHAnsi"/>
          <w:bCs/>
          <w:szCs w:val="24"/>
        </w:rPr>
        <w:t>2.8</w:t>
      </w:r>
      <w:r>
        <w:rPr>
          <w:rFonts w:asciiTheme="minorHAnsi" w:hAnsiTheme="minorHAnsi" w:cstheme="minorHAnsi"/>
          <w:bCs/>
          <w:szCs w:val="24"/>
        </w:rPr>
        <w:tab/>
      </w:r>
      <w:r w:rsidR="00657C55">
        <w:rPr>
          <w:rFonts w:asciiTheme="minorHAnsi" w:hAnsiTheme="minorHAnsi" w:cstheme="minorHAnsi"/>
          <w:bCs/>
          <w:szCs w:val="24"/>
        </w:rPr>
        <w:t xml:space="preserve">Zhotovitel se zavazuje na výzvu Objednatele přistoupit na veškeré Objednatelem </w:t>
      </w:r>
      <w:r>
        <w:rPr>
          <w:rFonts w:asciiTheme="minorHAnsi" w:hAnsiTheme="minorHAnsi" w:cstheme="minorHAnsi"/>
          <w:bCs/>
          <w:szCs w:val="24"/>
        </w:rPr>
        <w:tab/>
      </w:r>
      <w:r w:rsidR="00657C55">
        <w:rPr>
          <w:rFonts w:asciiTheme="minorHAnsi" w:hAnsiTheme="minorHAnsi" w:cstheme="minorHAnsi"/>
          <w:bCs/>
          <w:szCs w:val="24"/>
        </w:rPr>
        <w:t xml:space="preserve">požadované změny Díla, které jsou nezbytné k jeho řádnému dokončení.   </w:t>
      </w:r>
    </w:p>
    <w:p w14:paraId="4EA7432D" w14:textId="267621E4" w:rsidR="004214A0" w:rsidRDefault="00C53E61" w:rsidP="00C53E61">
      <w:pPr>
        <w:pStyle w:val="Zkladntext"/>
        <w:widowControl w:val="0"/>
        <w:snapToGrid w:val="0"/>
        <w:spacing w:after="60" w:line="288" w:lineRule="auto"/>
        <w:rPr>
          <w:rFonts w:asciiTheme="minorHAnsi" w:hAnsiTheme="minorHAnsi" w:cstheme="minorHAnsi"/>
          <w:szCs w:val="24"/>
        </w:rPr>
      </w:pPr>
      <w:r>
        <w:rPr>
          <w:rFonts w:asciiTheme="minorHAnsi" w:hAnsiTheme="minorHAnsi" w:cstheme="minorHAnsi"/>
          <w:szCs w:val="24"/>
        </w:rPr>
        <w:lastRenderedPageBreak/>
        <w:t>2.9</w:t>
      </w:r>
      <w:r>
        <w:rPr>
          <w:rFonts w:asciiTheme="minorHAnsi" w:hAnsiTheme="minorHAnsi" w:cstheme="minorHAnsi"/>
          <w:szCs w:val="24"/>
        </w:rPr>
        <w:tab/>
      </w:r>
      <w:r w:rsidR="004214A0" w:rsidRPr="00C50A1F">
        <w:rPr>
          <w:rFonts w:asciiTheme="minorHAnsi" w:hAnsiTheme="minorHAnsi" w:cstheme="minorHAnsi"/>
          <w:szCs w:val="24"/>
        </w:rPr>
        <w:t>Zhotovitel se tímto zavazuje, že řádně, včas a v požadované kvalitě provede Dílo</w:t>
      </w:r>
      <w:r w:rsidR="00657C55">
        <w:rPr>
          <w:rFonts w:asciiTheme="minorHAnsi" w:hAnsiTheme="minorHAnsi" w:cstheme="minorHAnsi"/>
          <w:szCs w:val="24"/>
        </w:rPr>
        <w:t>.</w:t>
      </w:r>
    </w:p>
    <w:p w14:paraId="1FC3CCEB" w14:textId="77777777" w:rsidR="00C53E61" w:rsidRPr="00C50A1F" w:rsidRDefault="00C53E61" w:rsidP="00C53E61">
      <w:pPr>
        <w:pStyle w:val="Zkladntext"/>
        <w:widowControl w:val="0"/>
        <w:snapToGrid w:val="0"/>
        <w:spacing w:after="60" w:line="288" w:lineRule="auto"/>
        <w:rPr>
          <w:rFonts w:asciiTheme="minorHAnsi" w:hAnsiTheme="minorHAnsi" w:cstheme="minorHAnsi"/>
          <w:szCs w:val="24"/>
        </w:rPr>
      </w:pPr>
    </w:p>
    <w:p w14:paraId="4E849477" w14:textId="79ADC165" w:rsidR="00064592" w:rsidRDefault="00C53E61" w:rsidP="00064592">
      <w:pPr>
        <w:pStyle w:val="Zkladntext"/>
        <w:spacing w:after="60" w:line="288" w:lineRule="auto"/>
        <w:rPr>
          <w:rFonts w:asciiTheme="minorHAnsi" w:hAnsiTheme="minorHAnsi" w:cstheme="minorHAnsi"/>
          <w:szCs w:val="24"/>
        </w:rPr>
      </w:pPr>
      <w:r>
        <w:rPr>
          <w:rFonts w:asciiTheme="minorHAnsi" w:hAnsiTheme="minorHAnsi" w:cstheme="minorHAnsi"/>
          <w:bCs/>
          <w:szCs w:val="24"/>
        </w:rPr>
        <w:t>2.10</w:t>
      </w:r>
      <w:r>
        <w:rPr>
          <w:rFonts w:asciiTheme="minorHAnsi" w:hAnsiTheme="minorHAnsi" w:cstheme="minorHAnsi"/>
          <w:bCs/>
          <w:szCs w:val="24"/>
        </w:rPr>
        <w:tab/>
      </w:r>
      <w:r w:rsidR="004214A0" w:rsidRPr="00C50A1F">
        <w:rPr>
          <w:rFonts w:asciiTheme="minorHAnsi" w:hAnsiTheme="minorHAnsi" w:cstheme="minorHAnsi"/>
          <w:bCs/>
          <w:szCs w:val="24"/>
        </w:rPr>
        <w:t xml:space="preserve">Objednatel se tímto zavazuje, že řádně a včas uhradí dále ve </w:t>
      </w:r>
      <w:r w:rsidR="00310ACD">
        <w:rPr>
          <w:rFonts w:asciiTheme="minorHAnsi" w:hAnsiTheme="minorHAnsi" w:cstheme="minorHAnsi"/>
          <w:bCs/>
          <w:szCs w:val="24"/>
        </w:rPr>
        <w:t>S</w:t>
      </w:r>
      <w:r w:rsidR="004214A0" w:rsidRPr="00C50A1F">
        <w:rPr>
          <w:rFonts w:asciiTheme="minorHAnsi" w:hAnsiTheme="minorHAnsi" w:cstheme="minorHAnsi"/>
          <w:bCs/>
          <w:szCs w:val="24"/>
        </w:rPr>
        <w:t xml:space="preserve">mlouvě sjednanou odměnu </w:t>
      </w:r>
      <w:r w:rsidR="00A66348">
        <w:rPr>
          <w:rFonts w:asciiTheme="minorHAnsi" w:hAnsiTheme="minorHAnsi" w:cstheme="minorHAnsi"/>
          <w:bCs/>
          <w:szCs w:val="24"/>
        </w:rPr>
        <w:tab/>
      </w:r>
      <w:r w:rsidR="004214A0" w:rsidRPr="00C50A1F">
        <w:rPr>
          <w:rFonts w:asciiTheme="minorHAnsi" w:hAnsiTheme="minorHAnsi" w:cstheme="minorHAnsi"/>
          <w:bCs/>
          <w:szCs w:val="24"/>
        </w:rPr>
        <w:t>za provedení Díla a provedené Dílo převezme.</w:t>
      </w:r>
    </w:p>
    <w:p w14:paraId="5589E021" w14:textId="77777777" w:rsidR="00541C86" w:rsidRDefault="00541C86" w:rsidP="00064592">
      <w:pPr>
        <w:pStyle w:val="Zkladntext"/>
        <w:spacing w:after="60" w:line="288" w:lineRule="auto"/>
        <w:rPr>
          <w:rFonts w:asciiTheme="minorHAnsi" w:hAnsiTheme="minorHAnsi" w:cstheme="minorHAnsi"/>
          <w:szCs w:val="24"/>
        </w:rPr>
      </w:pPr>
    </w:p>
    <w:p w14:paraId="01EFD15A" w14:textId="77777777" w:rsidR="00D9275B" w:rsidRPr="005E5E20" w:rsidRDefault="00D9275B" w:rsidP="00D9275B">
      <w:pPr>
        <w:pStyle w:val="Zkladntext"/>
        <w:numPr>
          <w:ilvl w:val="0"/>
          <w:numId w:val="1"/>
        </w:numPr>
        <w:tabs>
          <w:tab w:val="clear" w:pos="360"/>
          <w:tab w:val="num" w:pos="709"/>
        </w:tabs>
        <w:spacing w:after="60" w:line="288" w:lineRule="auto"/>
        <w:ind w:left="709" w:hanging="709"/>
        <w:rPr>
          <w:rFonts w:asciiTheme="minorHAnsi" w:hAnsiTheme="minorHAnsi" w:cstheme="minorHAnsi"/>
          <w:b/>
          <w:bCs/>
          <w:color w:val="2E74B5"/>
          <w:szCs w:val="24"/>
        </w:rPr>
      </w:pPr>
      <w:r w:rsidRPr="005E5E20">
        <w:rPr>
          <w:rFonts w:asciiTheme="minorHAnsi" w:hAnsiTheme="minorHAnsi" w:cstheme="minorHAnsi"/>
          <w:b/>
          <w:bCs/>
          <w:color w:val="2E74B5"/>
          <w:szCs w:val="24"/>
        </w:rPr>
        <w:t>CENA DÍLA</w:t>
      </w:r>
    </w:p>
    <w:p w14:paraId="4C162BD8" w14:textId="2EDDF1B1" w:rsidR="00595093" w:rsidRDefault="004214A0" w:rsidP="0006316A">
      <w:pPr>
        <w:numPr>
          <w:ilvl w:val="1"/>
          <w:numId w:val="3"/>
        </w:numPr>
        <w:spacing w:after="60" w:line="288" w:lineRule="auto"/>
        <w:ind w:left="709" w:hanging="709"/>
        <w:jc w:val="both"/>
        <w:rPr>
          <w:rFonts w:asciiTheme="minorHAnsi" w:hAnsiTheme="minorHAnsi" w:cstheme="minorHAnsi"/>
          <w:sz w:val="24"/>
          <w:szCs w:val="24"/>
        </w:rPr>
      </w:pPr>
      <w:r w:rsidRPr="00C50A1F">
        <w:rPr>
          <w:rFonts w:asciiTheme="minorHAnsi" w:hAnsiTheme="minorHAnsi" w:cstheme="minorHAnsi"/>
          <w:sz w:val="24"/>
          <w:szCs w:val="24"/>
        </w:rPr>
        <w:t xml:space="preserve">Cena za provedení </w:t>
      </w:r>
      <w:r w:rsidR="00DC1F5C">
        <w:rPr>
          <w:rFonts w:asciiTheme="minorHAnsi" w:hAnsiTheme="minorHAnsi" w:cstheme="minorHAnsi"/>
          <w:sz w:val="24"/>
          <w:szCs w:val="24"/>
        </w:rPr>
        <w:t>D</w:t>
      </w:r>
      <w:r w:rsidRPr="00C50A1F">
        <w:rPr>
          <w:rFonts w:asciiTheme="minorHAnsi" w:hAnsiTheme="minorHAnsi" w:cstheme="minorHAnsi"/>
          <w:sz w:val="24"/>
          <w:szCs w:val="24"/>
        </w:rPr>
        <w:t xml:space="preserve">íla je cenou smluvní a činí </w:t>
      </w:r>
      <w:r w:rsidR="00595093">
        <w:rPr>
          <w:rFonts w:asciiTheme="minorHAnsi" w:hAnsiTheme="minorHAnsi" w:cstheme="minorHAnsi"/>
          <w:sz w:val="24"/>
          <w:szCs w:val="24"/>
        </w:rPr>
        <w:t>celkem:</w:t>
      </w:r>
    </w:p>
    <w:p w14:paraId="099CD49D" w14:textId="77777777" w:rsidR="00595093" w:rsidRDefault="00595093" w:rsidP="00595093">
      <w:pPr>
        <w:tabs>
          <w:tab w:val="right" w:pos="5954"/>
        </w:tabs>
        <w:spacing w:after="60" w:line="288" w:lineRule="auto"/>
        <w:ind w:left="709"/>
        <w:jc w:val="both"/>
        <w:rPr>
          <w:rFonts w:asciiTheme="minorHAnsi" w:hAnsiTheme="minorHAnsi" w:cstheme="minorHAnsi"/>
          <w:sz w:val="24"/>
          <w:szCs w:val="24"/>
        </w:rPr>
      </w:pPr>
      <w:r>
        <w:rPr>
          <w:rFonts w:asciiTheme="minorHAnsi" w:hAnsiTheme="minorHAnsi" w:cstheme="minorHAnsi"/>
          <w:sz w:val="24"/>
          <w:szCs w:val="24"/>
        </w:rPr>
        <w:t xml:space="preserve">- cena bez DPH </w:t>
      </w:r>
      <w:r>
        <w:rPr>
          <w:rFonts w:asciiTheme="minorHAnsi" w:hAnsiTheme="minorHAnsi" w:cstheme="minorHAnsi"/>
          <w:sz w:val="24"/>
          <w:szCs w:val="24"/>
        </w:rPr>
        <w:tab/>
      </w:r>
      <w:permStart w:id="2123917682" w:edGrp="everyone"/>
      <w:r>
        <w:rPr>
          <w:rFonts w:asciiTheme="minorHAnsi" w:hAnsiTheme="minorHAnsi" w:cstheme="minorHAnsi"/>
          <w:sz w:val="24"/>
          <w:szCs w:val="24"/>
        </w:rPr>
        <w:t>(vyplní účastník)</w:t>
      </w:r>
      <w:permEnd w:id="2123917682"/>
      <w:r>
        <w:rPr>
          <w:rFonts w:asciiTheme="minorHAnsi" w:hAnsiTheme="minorHAnsi" w:cstheme="minorHAnsi"/>
          <w:sz w:val="24"/>
          <w:szCs w:val="24"/>
        </w:rPr>
        <w:t xml:space="preserve"> Kč </w:t>
      </w:r>
    </w:p>
    <w:p w14:paraId="60954806" w14:textId="77777777" w:rsidR="00595093" w:rsidRDefault="00595093" w:rsidP="00595093">
      <w:pPr>
        <w:tabs>
          <w:tab w:val="right" w:pos="5954"/>
        </w:tabs>
        <w:spacing w:after="60" w:line="288" w:lineRule="auto"/>
        <w:ind w:left="709"/>
        <w:jc w:val="both"/>
        <w:rPr>
          <w:rFonts w:asciiTheme="minorHAnsi" w:hAnsiTheme="minorHAnsi" w:cstheme="minorHAnsi"/>
          <w:sz w:val="24"/>
          <w:szCs w:val="24"/>
        </w:rPr>
      </w:pPr>
      <w:r>
        <w:rPr>
          <w:rFonts w:asciiTheme="minorHAnsi" w:hAnsiTheme="minorHAnsi" w:cstheme="minorHAnsi"/>
          <w:sz w:val="24"/>
          <w:szCs w:val="24"/>
        </w:rPr>
        <w:t>- DPH</w:t>
      </w:r>
      <w:r>
        <w:rPr>
          <w:rFonts w:asciiTheme="minorHAnsi" w:hAnsiTheme="minorHAnsi" w:cstheme="minorHAnsi"/>
          <w:color w:val="FFFF00"/>
          <w:sz w:val="24"/>
          <w:szCs w:val="24"/>
        </w:rPr>
        <w:t xml:space="preserve"> </w:t>
      </w:r>
      <w:r>
        <w:rPr>
          <w:rFonts w:asciiTheme="minorHAnsi" w:hAnsiTheme="minorHAnsi" w:cstheme="minorHAnsi"/>
          <w:sz w:val="24"/>
          <w:szCs w:val="24"/>
        </w:rPr>
        <w:tab/>
      </w:r>
      <w:permStart w:id="211246089" w:edGrp="everyone"/>
      <w:r>
        <w:rPr>
          <w:rFonts w:asciiTheme="minorHAnsi" w:hAnsiTheme="minorHAnsi" w:cstheme="minorHAnsi"/>
          <w:sz w:val="24"/>
          <w:szCs w:val="24"/>
        </w:rPr>
        <w:t>(vyplní účastník)</w:t>
      </w:r>
      <w:permEnd w:id="211246089"/>
      <w:r>
        <w:rPr>
          <w:rFonts w:asciiTheme="minorHAnsi" w:hAnsiTheme="minorHAnsi" w:cstheme="minorHAnsi"/>
          <w:sz w:val="24"/>
          <w:szCs w:val="24"/>
        </w:rPr>
        <w:t xml:space="preserve"> Kč</w:t>
      </w:r>
    </w:p>
    <w:p w14:paraId="59F908D6" w14:textId="77777777" w:rsidR="00595093" w:rsidRDefault="00595093" w:rsidP="00595093">
      <w:pPr>
        <w:tabs>
          <w:tab w:val="right" w:pos="5954"/>
        </w:tabs>
        <w:spacing w:after="60" w:line="288" w:lineRule="auto"/>
        <w:ind w:left="709"/>
        <w:jc w:val="both"/>
        <w:rPr>
          <w:rFonts w:asciiTheme="minorHAnsi" w:hAnsiTheme="minorHAnsi" w:cstheme="minorHAnsi"/>
          <w:sz w:val="24"/>
          <w:szCs w:val="24"/>
        </w:rPr>
      </w:pPr>
      <w:r>
        <w:rPr>
          <w:rFonts w:asciiTheme="minorHAnsi" w:hAnsiTheme="minorHAnsi" w:cstheme="minorHAnsi"/>
          <w:sz w:val="24"/>
          <w:szCs w:val="24"/>
        </w:rPr>
        <w:t xml:space="preserve">- cena celkem s DPH </w:t>
      </w:r>
      <w:r>
        <w:rPr>
          <w:rFonts w:asciiTheme="minorHAnsi" w:hAnsiTheme="minorHAnsi" w:cstheme="minorHAnsi"/>
          <w:sz w:val="24"/>
          <w:szCs w:val="24"/>
        </w:rPr>
        <w:tab/>
      </w:r>
      <w:permStart w:id="727528438" w:edGrp="everyone"/>
      <w:r>
        <w:rPr>
          <w:rFonts w:asciiTheme="minorHAnsi" w:hAnsiTheme="minorHAnsi" w:cstheme="minorHAnsi"/>
          <w:sz w:val="24"/>
          <w:szCs w:val="24"/>
        </w:rPr>
        <w:t>(vyplní účastník)</w:t>
      </w:r>
      <w:permEnd w:id="727528438"/>
      <w:r>
        <w:rPr>
          <w:rFonts w:asciiTheme="minorHAnsi" w:hAnsiTheme="minorHAnsi" w:cstheme="minorHAnsi"/>
          <w:sz w:val="24"/>
          <w:szCs w:val="24"/>
        </w:rPr>
        <w:t xml:space="preserve"> Kč</w:t>
      </w:r>
    </w:p>
    <w:p w14:paraId="62E9D26A" w14:textId="117C1AA4" w:rsidR="00657C55" w:rsidRPr="00433259" w:rsidRDefault="00657C55" w:rsidP="00657C55">
      <w:pPr>
        <w:numPr>
          <w:ilvl w:val="1"/>
          <w:numId w:val="1"/>
        </w:numPr>
        <w:spacing w:after="240" w:line="276" w:lineRule="auto"/>
        <w:ind w:left="709" w:hanging="709"/>
        <w:jc w:val="both"/>
        <w:rPr>
          <w:rFonts w:asciiTheme="minorHAnsi" w:hAnsiTheme="minorHAnsi" w:cstheme="minorHAnsi"/>
          <w:sz w:val="24"/>
          <w:szCs w:val="24"/>
        </w:rPr>
      </w:pPr>
      <w:r w:rsidRPr="00433259">
        <w:rPr>
          <w:rFonts w:asciiTheme="minorHAnsi" w:hAnsiTheme="minorHAnsi" w:cstheme="minorHAnsi"/>
          <w:sz w:val="24"/>
          <w:szCs w:val="24"/>
        </w:rPr>
        <w:t xml:space="preserve">Cena uvedená v odst. 3.1 je stanovena na základě Rozpočtu předloženého Zhotovitelem v jeho nabídce na Zakázku, vzniklého oceněním Objednatelem předloženého </w:t>
      </w:r>
      <w:r w:rsidR="000A0844">
        <w:rPr>
          <w:rFonts w:asciiTheme="minorHAnsi" w:hAnsiTheme="minorHAnsi" w:cstheme="minorHAnsi"/>
          <w:sz w:val="24"/>
          <w:szCs w:val="24"/>
        </w:rPr>
        <w:t>slepého Položkového rozpočtu</w:t>
      </w:r>
      <w:r w:rsidRPr="00433259">
        <w:rPr>
          <w:rFonts w:asciiTheme="minorHAnsi" w:hAnsiTheme="minorHAnsi" w:cstheme="minorHAnsi"/>
          <w:sz w:val="24"/>
          <w:szCs w:val="24"/>
        </w:rPr>
        <w:t xml:space="preserve">. V cenách uvedených v Rozpočtu jsou Zhotovitelem zahrnuty veškeré předvídatelné práce a náklady nutné k provedení Díla, byť nejsou v Rozpočtu výslovně uvedeny.     </w:t>
      </w:r>
    </w:p>
    <w:p w14:paraId="3F3A1CFA" w14:textId="0DE84BB8" w:rsidR="00657C55" w:rsidRPr="00C50A1F" w:rsidRDefault="00657C55" w:rsidP="00657C55">
      <w:pPr>
        <w:numPr>
          <w:ilvl w:val="1"/>
          <w:numId w:val="1"/>
        </w:numPr>
        <w:spacing w:after="240" w:line="276" w:lineRule="auto"/>
        <w:ind w:left="709" w:hanging="709"/>
        <w:jc w:val="both"/>
        <w:rPr>
          <w:rFonts w:asciiTheme="minorHAnsi" w:hAnsiTheme="minorHAnsi" w:cstheme="minorHAnsi"/>
          <w:sz w:val="24"/>
          <w:szCs w:val="24"/>
        </w:rPr>
      </w:pPr>
      <w:r w:rsidRPr="003866AE">
        <w:rPr>
          <w:rFonts w:asciiTheme="minorHAnsi" w:hAnsiTheme="minorHAnsi" w:cstheme="minorHAnsi"/>
          <w:sz w:val="24"/>
          <w:szCs w:val="24"/>
        </w:rPr>
        <w:t>Ce</w:t>
      </w:r>
      <w:r w:rsidRPr="0055299A">
        <w:rPr>
          <w:rFonts w:asciiTheme="minorHAnsi" w:hAnsiTheme="minorHAnsi" w:cstheme="minorHAnsi"/>
          <w:sz w:val="24"/>
          <w:szCs w:val="24"/>
        </w:rPr>
        <w:t>na uvedená v </w:t>
      </w:r>
      <w:r w:rsidRPr="00433259">
        <w:rPr>
          <w:rFonts w:asciiTheme="minorHAnsi" w:hAnsiTheme="minorHAnsi" w:cstheme="minorHAnsi"/>
          <w:sz w:val="24"/>
          <w:szCs w:val="24"/>
        </w:rPr>
        <w:t>odst. 3.1 je</w:t>
      </w:r>
      <w:r w:rsidRPr="0055299A">
        <w:rPr>
          <w:rFonts w:asciiTheme="minorHAnsi" w:hAnsiTheme="minorHAnsi" w:cstheme="minorHAnsi"/>
          <w:sz w:val="24"/>
          <w:szCs w:val="24"/>
        </w:rPr>
        <w:t xml:space="preserve"> cenou pevnou </w:t>
      </w:r>
      <w:r>
        <w:rPr>
          <w:rFonts w:asciiTheme="minorHAnsi" w:hAnsiTheme="minorHAnsi" w:cstheme="minorHAnsi"/>
          <w:sz w:val="24"/>
          <w:szCs w:val="24"/>
        </w:rPr>
        <w:t xml:space="preserve">a lze ji měnit pouze za podmínek stanovených touto </w:t>
      </w:r>
      <w:r w:rsidR="00E557B1">
        <w:rPr>
          <w:rFonts w:asciiTheme="minorHAnsi" w:hAnsiTheme="minorHAnsi" w:cstheme="minorHAnsi"/>
          <w:sz w:val="24"/>
          <w:szCs w:val="24"/>
        </w:rPr>
        <w:t>S</w:t>
      </w:r>
      <w:r>
        <w:rPr>
          <w:rFonts w:asciiTheme="minorHAnsi" w:hAnsiTheme="minorHAnsi" w:cstheme="minorHAnsi"/>
          <w:sz w:val="24"/>
          <w:szCs w:val="24"/>
        </w:rPr>
        <w:t xml:space="preserve">mlouvou. </w:t>
      </w:r>
      <w:r w:rsidRPr="003866AE">
        <w:rPr>
          <w:rFonts w:asciiTheme="minorHAnsi" w:hAnsiTheme="minorHAnsi" w:cstheme="minorHAnsi"/>
          <w:sz w:val="24"/>
          <w:szCs w:val="24"/>
        </w:rPr>
        <w:t xml:space="preserve">Cena obsahuje veškeré náklady </w:t>
      </w:r>
      <w:r w:rsidR="00C43634">
        <w:rPr>
          <w:rFonts w:asciiTheme="minorHAnsi" w:hAnsiTheme="minorHAnsi" w:cstheme="minorHAnsi"/>
          <w:sz w:val="24"/>
          <w:szCs w:val="24"/>
        </w:rPr>
        <w:t>Z</w:t>
      </w:r>
      <w:r w:rsidRPr="003866AE">
        <w:rPr>
          <w:rFonts w:asciiTheme="minorHAnsi" w:hAnsiTheme="minorHAnsi" w:cstheme="minorHAnsi"/>
          <w:sz w:val="24"/>
          <w:szCs w:val="24"/>
        </w:rPr>
        <w:t>hotovitele nutné k</w:t>
      </w:r>
      <w:r>
        <w:rPr>
          <w:rFonts w:asciiTheme="minorHAnsi" w:hAnsiTheme="minorHAnsi" w:cstheme="minorHAnsi"/>
          <w:sz w:val="24"/>
          <w:szCs w:val="24"/>
        </w:rPr>
        <w:t> </w:t>
      </w:r>
      <w:r w:rsidRPr="003866AE">
        <w:rPr>
          <w:rFonts w:asciiTheme="minorHAnsi" w:hAnsiTheme="minorHAnsi" w:cstheme="minorHAnsi"/>
          <w:sz w:val="24"/>
          <w:szCs w:val="24"/>
        </w:rPr>
        <w:t xml:space="preserve">realizaci </w:t>
      </w:r>
      <w:r w:rsidRPr="0055299A">
        <w:rPr>
          <w:rFonts w:asciiTheme="minorHAnsi" w:hAnsiTheme="minorHAnsi" w:cstheme="minorHAnsi"/>
          <w:sz w:val="24"/>
          <w:szCs w:val="24"/>
        </w:rPr>
        <w:t xml:space="preserve">Díla vymezeného v čl. </w:t>
      </w:r>
      <w:r>
        <w:rPr>
          <w:rFonts w:asciiTheme="minorHAnsi" w:hAnsiTheme="minorHAnsi" w:cstheme="minorHAnsi"/>
          <w:sz w:val="24"/>
          <w:szCs w:val="24"/>
        </w:rPr>
        <w:t>2</w:t>
      </w:r>
      <w:r w:rsidRPr="0055299A">
        <w:rPr>
          <w:rFonts w:asciiTheme="minorHAnsi" w:hAnsiTheme="minorHAnsi" w:cstheme="minorHAnsi"/>
          <w:sz w:val="24"/>
          <w:szCs w:val="24"/>
        </w:rPr>
        <w:t xml:space="preserve"> </w:t>
      </w:r>
      <w:r>
        <w:rPr>
          <w:rFonts w:asciiTheme="minorHAnsi" w:hAnsiTheme="minorHAnsi" w:cstheme="minorHAnsi"/>
          <w:sz w:val="24"/>
          <w:szCs w:val="24"/>
        </w:rPr>
        <w:t>Smlouvy</w:t>
      </w:r>
      <w:r w:rsidRPr="003866AE">
        <w:rPr>
          <w:rFonts w:asciiTheme="minorHAnsi" w:hAnsiTheme="minorHAnsi" w:cstheme="minorHAnsi"/>
          <w:sz w:val="24"/>
          <w:szCs w:val="24"/>
        </w:rPr>
        <w:t xml:space="preserve"> a přiměřený zisk</w:t>
      </w:r>
      <w:r>
        <w:rPr>
          <w:rFonts w:asciiTheme="minorHAnsi" w:hAnsiTheme="minorHAnsi" w:cstheme="minorHAnsi"/>
          <w:sz w:val="24"/>
          <w:szCs w:val="24"/>
        </w:rPr>
        <w:t xml:space="preserve"> Zhotovitele. </w:t>
      </w:r>
      <w:r w:rsidRPr="003866AE">
        <w:rPr>
          <w:rFonts w:asciiTheme="minorHAnsi" w:hAnsiTheme="minorHAnsi" w:cstheme="minorHAnsi"/>
          <w:sz w:val="24"/>
          <w:szCs w:val="24"/>
        </w:rPr>
        <w:t xml:space="preserve">Nabídková cena zohledňuje předpokládaný vývoj cen až do konce realizace </w:t>
      </w:r>
      <w:r>
        <w:rPr>
          <w:rFonts w:asciiTheme="minorHAnsi" w:hAnsiTheme="minorHAnsi" w:cstheme="minorHAnsi"/>
          <w:sz w:val="24"/>
          <w:szCs w:val="24"/>
        </w:rPr>
        <w:t>D</w:t>
      </w:r>
      <w:r w:rsidRPr="003866AE">
        <w:rPr>
          <w:rFonts w:asciiTheme="minorHAnsi" w:hAnsiTheme="minorHAnsi" w:cstheme="minorHAnsi"/>
          <w:sz w:val="24"/>
          <w:szCs w:val="24"/>
        </w:rPr>
        <w:t>íla, očekávané vlivy inf</w:t>
      </w:r>
      <w:r w:rsidRPr="0055299A">
        <w:rPr>
          <w:rFonts w:asciiTheme="minorHAnsi" w:hAnsiTheme="minorHAnsi" w:cstheme="minorHAnsi"/>
          <w:sz w:val="24"/>
          <w:szCs w:val="24"/>
        </w:rPr>
        <w:t xml:space="preserve">lace a vývoje kurzů české koruny k zahraničním měnám. </w:t>
      </w:r>
      <w:r>
        <w:rPr>
          <w:rFonts w:asciiTheme="minorHAnsi" w:hAnsiTheme="minorHAnsi" w:cstheme="minorHAnsi"/>
          <w:sz w:val="24"/>
          <w:szCs w:val="24"/>
        </w:rPr>
        <w:t>C</w:t>
      </w:r>
      <w:r w:rsidRPr="00C50A1F">
        <w:rPr>
          <w:rFonts w:asciiTheme="minorHAnsi" w:hAnsiTheme="minorHAnsi" w:cstheme="minorHAnsi"/>
          <w:sz w:val="24"/>
          <w:szCs w:val="24"/>
        </w:rPr>
        <w:t xml:space="preserve">ena rovněž zahrnuje </w:t>
      </w:r>
      <w:r>
        <w:rPr>
          <w:rFonts w:asciiTheme="minorHAnsi" w:hAnsiTheme="minorHAnsi" w:cstheme="minorHAnsi"/>
          <w:sz w:val="24"/>
          <w:szCs w:val="24"/>
        </w:rPr>
        <w:t xml:space="preserve">náklady na </w:t>
      </w:r>
      <w:r w:rsidRPr="00C50A1F">
        <w:rPr>
          <w:rFonts w:asciiTheme="minorHAnsi" w:hAnsiTheme="minorHAnsi" w:cstheme="minorHAnsi"/>
          <w:sz w:val="24"/>
          <w:szCs w:val="24"/>
        </w:rPr>
        <w:t xml:space="preserve">zařízení </w:t>
      </w:r>
      <w:r>
        <w:rPr>
          <w:rFonts w:asciiTheme="minorHAnsi" w:hAnsiTheme="minorHAnsi" w:cstheme="minorHAnsi"/>
          <w:sz w:val="24"/>
          <w:szCs w:val="24"/>
        </w:rPr>
        <w:t>staveniště</w:t>
      </w:r>
      <w:r w:rsidRPr="00C50A1F">
        <w:rPr>
          <w:rFonts w:asciiTheme="minorHAnsi" w:hAnsiTheme="minorHAnsi" w:cstheme="minorHAnsi"/>
          <w:sz w:val="24"/>
          <w:szCs w:val="24"/>
        </w:rPr>
        <w:t xml:space="preserve">, vodné, elektrickou energii, </w:t>
      </w:r>
      <w:r>
        <w:rPr>
          <w:rFonts w:asciiTheme="minorHAnsi" w:hAnsiTheme="minorHAnsi" w:cstheme="minorHAnsi"/>
          <w:sz w:val="24"/>
          <w:szCs w:val="24"/>
        </w:rPr>
        <w:t>zajištění odstranění či využití</w:t>
      </w:r>
      <w:r w:rsidRPr="00C50A1F">
        <w:rPr>
          <w:rFonts w:asciiTheme="minorHAnsi" w:hAnsiTheme="minorHAnsi" w:cstheme="minorHAnsi"/>
          <w:sz w:val="24"/>
          <w:szCs w:val="24"/>
        </w:rPr>
        <w:t xml:space="preserve"> odpadů, náklady na použív</w:t>
      </w:r>
      <w:r>
        <w:rPr>
          <w:rFonts w:asciiTheme="minorHAnsi" w:hAnsiTheme="minorHAnsi" w:cstheme="minorHAnsi"/>
          <w:sz w:val="24"/>
          <w:szCs w:val="24"/>
        </w:rPr>
        <w:t>á</w:t>
      </w:r>
      <w:r w:rsidRPr="00C50A1F">
        <w:rPr>
          <w:rFonts w:asciiTheme="minorHAnsi" w:hAnsiTheme="minorHAnsi" w:cstheme="minorHAnsi"/>
          <w:sz w:val="24"/>
          <w:szCs w:val="24"/>
        </w:rPr>
        <w:t xml:space="preserve">ní zdrojů a služeb až do skutečného skončení </w:t>
      </w:r>
      <w:r>
        <w:rPr>
          <w:rFonts w:asciiTheme="minorHAnsi" w:hAnsiTheme="minorHAnsi" w:cstheme="minorHAnsi"/>
          <w:sz w:val="24"/>
          <w:szCs w:val="24"/>
        </w:rPr>
        <w:t>D</w:t>
      </w:r>
      <w:r w:rsidRPr="00C50A1F">
        <w:rPr>
          <w:rFonts w:asciiTheme="minorHAnsi" w:hAnsiTheme="minorHAnsi" w:cstheme="minorHAnsi"/>
          <w:sz w:val="24"/>
          <w:szCs w:val="24"/>
        </w:rPr>
        <w:t>íla, náklady na zhotovování, výrobu, obstarání</w:t>
      </w:r>
      <w:r>
        <w:rPr>
          <w:rFonts w:asciiTheme="minorHAnsi" w:hAnsiTheme="minorHAnsi" w:cstheme="minorHAnsi"/>
          <w:sz w:val="24"/>
          <w:szCs w:val="24"/>
        </w:rPr>
        <w:t xml:space="preserve"> a</w:t>
      </w:r>
      <w:r w:rsidRPr="00C50A1F">
        <w:rPr>
          <w:rFonts w:asciiTheme="minorHAnsi" w:hAnsiTheme="minorHAnsi" w:cstheme="minorHAnsi"/>
          <w:sz w:val="24"/>
          <w:szCs w:val="24"/>
        </w:rPr>
        <w:t xml:space="preserve"> přepravu věcí, zařízení, materiálů</w:t>
      </w:r>
      <w:r>
        <w:rPr>
          <w:rFonts w:asciiTheme="minorHAnsi" w:hAnsiTheme="minorHAnsi" w:cstheme="minorHAnsi"/>
          <w:sz w:val="24"/>
          <w:szCs w:val="24"/>
        </w:rPr>
        <w:t xml:space="preserve"> a</w:t>
      </w:r>
      <w:r w:rsidRPr="00C50A1F">
        <w:rPr>
          <w:rFonts w:asciiTheme="minorHAnsi" w:hAnsiTheme="minorHAnsi" w:cstheme="minorHAnsi"/>
          <w:sz w:val="24"/>
          <w:szCs w:val="24"/>
        </w:rPr>
        <w:t xml:space="preserve"> dodávek, náklady na případné dopravní značení, pojištění, daně, poplatky, ubytování, stravné a</w:t>
      </w:r>
      <w:r>
        <w:rPr>
          <w:rFonts w:asciiTheme="minorHAnsi" w:hAnsiTheme="minorHAnsi" w:cstheme="minorHAnsi"/>
          <w:sz w:val="24"/>
          <w:szCs w:val="24"/>
        </w:rPr>
        <w:t> </w:t>
      </w:r>
      <w:r w:rsidRPr="00C50A1F">
        <w:rPr>
          <w:rFonts w:asciiTheme="minorHAnsi" w:hAnsiTheme="minorHAnsi" w:cstheme="minorHAnsi"/>
          <w:sz w:val="24"/>
          <w:szCs w:val="24"/>
        </w:rPr>
        <w:t xml:space="preserve">dopravu pracovníků, a jakékoliv další výdaje potřebné pro realizaci </w:t>
      </w:r>
      <w:r>
        <w:rPr>
          <w:rFonts w:asciiTheme="minorHAnsi" w:hAnsiTheme="minorHAnsi" w:cstheme="minorHAnsi"/>
          <w:sz w:val="24"/>
          <w:szCs w:val="24"/>
        </w:rPr>
        <w:t>Díla</w:t>
      </w:r>
      <w:r w:rsidRPr="00C50A1F">
        <w:rPr>
          <w:rFonts w:asciiTheme="minorHAnsi" w:hAnsiTheme="minorHAnsi" w:cstheme="minorHAnsi"/>
          <w:sz w:val="24"/>
          <w:szCs w:val="24"/>
        </w:rPr>
        <w:t>.</w:t>
      </w:r>
    </w:p>
    <w:p w14:paraId="68158D1D" w14:textId="77777777" w:rsidR="00064592" w:rsidRPr="00064592" w:rsidRDefault="00657C55" w:rsidP="00474B56">
      <w:pPr>
        <w:numPr>
          <w:ilvl w:val="1"/>
          <w:numId w:val="1"/>
        </w:numPr>
        <w:tabs>
          <w:tab w:val="clear" w:pos="720"/>
          <w:tab w:val="num" w:pos="709"/>
        </w:tabs>
        <w:spacing w:after="240" w:line="276" w:lineRule="auto"/>
        <w:ind w:left="709" w:hanging="709"/>
        <w:jc w:val="both"/>
        <w:rPr>
          <w:rFonts w:asciiTheme="minorHAnsi" w:hAnsiTheme="minorHAnsi" w:cstheme="minorHAnsi"/>
          <w:sz w:val="24"/>
        </w:rPr>
      </w:pPr>
      <w:r w:rsidRPr="00064592">
        <w:rPr>
          <w:rFonts w:asciiTheme="minorHAnsi" w:hAnsiTheme="minorHAnsi"/>
          <w:sz w:val="24"/>
          <w:szCs w:val="24"/>
        </w:rPr>
        <w:t>Zhotovitel přebírá nebezpečí změny okolností ve smyslu ust. § 2620 odst. 2 občanského zákoníku. Zhotovitel tak není oprávněn požadovat zvýšení ceny či zrušení Smlouvy soudem z důvodů v § 2620 odst. 2 občanského zákoníku uvedených. Zhotovitel přitom výslovně prohlašuje, že nebezpečí změny okolností přebírá s vědomím dalšího možného nepředvídatelného vývoje včetně mimořádného a neodhadnutelného zvyšování cen stavebního materiálu, výrobků a energií.</w:t>
      </w:r>
    </w:p>
    <w:p w14:paraId="2CB26197" w14:textId="77777777" w:rsidR="00064592" w:rsidRDefault="00657C55" w:rsidP="00474B56">
      <w:pPr>
        <w:numPr>
          <w:ilvl w:val="1"/>
          <w:numId w:val="1"/>
        </w:numPr>
        <w:tabs>
          <w:tab w:val="clear" w:pos="720"/>
          <w:tab w:val="num" w:pos="709"/>
        </w:tabs>
        <w:spacing w:after="240" w:line="276" w:lineRule="auto"/>
        <w:ind w:left="709" w:hanging="709"/>
        <w:jc w:val="both"/>
        <w:rPr>
          <w:rFonts w:asciiTheme="minorHAnsi" w:hAnsiTheme="minorHAnsi" w:cstheme="minorHAnsi"/>
          <w:sz w:val="24"/>
        </w:rPr>
      </w:pPr>
      <w:r w:rsidRPr="00064592">
        <w:rPr>
          <w:rFonts w:asciiTheme="minorHAnsi" w:hAnsiTheme="minorHAnsi" w:cstheme="minorHAnsi"/>
          <w:sz w:val="24"/>
        </w:rPr>
        <w:t xml:space="preserve">Sjednanou cenu Díla lze měnit pouze v případě Smluvními stranami sjednaných víceprací či méněprací. </w:t>
      </w:r>
    </w:p>
    <w:p w14:paraId="07551A0F" w14:textId="525696CD" w:rsidR="00657C55" w:rsidRDefault="00657C55" w:rsidP="00474B56">
      <w:pPr>
        <w:numPr>
          <w:ilvl w:val="1"/>
          <w:numId w:val="1"/>
        </w:numPr>
        <w:tabs>
          <w:tab w:val="clear" w:pos="720"/>
          <w:tab w:val="num" w:pos="709"/>
        </w:tabs>
        <w:spacing w:after="240" w:line="276" w:lineRule="auto"/>
        <w:ind w:left="709" w:hanging="709"/>
        <w:jc w:val="both"/>
        <w:rPr>
          <w:rFonts w:asciiTheme="minorHAnsi" w:hAnsiTheme="minorHAnsi" w:cstheme="minorHAnsi"/>
          <w:sz w:val="24"/>
        </w:rPr>
      </w:pPr>
      <w:r w:rsidRPr="00064592">
        <w:rPr>
          <w:rFonts w:asciiTheme="minorHAnsi" w:hAnsiTheme="minorHAnsi" w:cstheme="minorHAnsi"/>
          <w:sz w:val="24"/>
        </w:rPr>
        <w:t xml:space="preserve">Zhotovitel má právo na zvýšení ceny za </w:t>
      </w:r>
      <w:r w:rsidR="00B87ECD" w:rsidRPr="00064592">
        <w:rPr>
          <w:rFonts w:asciiTheme="minorHAnsi" w:hAnsiTheme="minorHAnsi" w:cstheme="minorHAnsi"/>
          <w:sz w:val="24"/>
        </w:rPr>
        <w:t>D</w:t>
      </w:r>
      <w:r w:rsidRPr="00064592">
        <w:rPr>
          <w:rFonts w:asciiTheme="minorHAnsi" w:hAnsiTheme="minorHAnsi" w:cstheme="minorHAnsi"/>
          <w:sz w:val="24"/>
        </w:rPr>
        <w:t>ílo uvedené v odst. 1 v případě, že si provedení Díla vyžádá provedení prací nepředvídatelných při uzavření Smlouvy, a Smluvní strany se dohodnou na jejich provedení.</w:t>
      </w:r>
    </w:p>
    <w:p w14:paraId="663E42DB" w14:textId="397C8958" w:rsidR="00885161" w:rsidRPr="00337479" w:rsidRDefault="00657C55" w:rsidP="00644AAF">
      <w:pPr>
        <w:pStyle w:val="Cislovani2"/>
        <w:numPr>
          <w:ilvl w:val="0"/>
          <w:numId w:val="0"/>
        </w:numPr>
        <w:tabs>
          <w:tab w:val="clear" w:pos="851"/>
          <w:tab w:val="clear" w:pos="1021"/>
        </w:tabs>
        <w:spacing w:before="0" w:after="240" w:line="276" w:lineRule="auto"/>
        <w:ind w:left="709"/>
        <w:rPr>
          <w:rFonts w:asciiTheme="minorHAnsi" w:hAnsiTheme="minorHAnsi" w:cstheme="minorHAnsi"/>
          <w:iCs/>
          <w:color w:val="000000" w:themeColor="text1"/>
          <w:sz w:val="24"/>
        </w:rPr>
      </w:pPr>
      <w:r w:rsidRPr="00337479">
        <w:rPr>
          <w:rFonts w:asciiTheme="minorHAnsi" w:hAnsiTheme="minorHAnsi" w:cstheme="minorHAnsi"/>
          <w:sz w:val="24"/>
        </w:rPr>
        <w:lastRenderedPageBreak/>
        <w:t>Případné vícepráce budou oceněny dle jednotkových cen uvedených v Rozpočtu. Nejsou-li v Rozpočtu potřebné položky prací obsaženy, budou příslušné vícepráce oceněny</w:t>
      </w:r>
      <w:r w:rsidR="00064592" w:rsidRPr="00337479">
        <w:rPr>
          <w:rFonts w:asciiTheme="minorHAnsi" w:hAnsiTheme="minorHAnsi" w:cstheme="minorHAnsi"/>
          <w:iCs/>
          <w:color w:val="000000" w:themeColor="text1"/>
          <w:sz w:val="24"/>
        </w:rPr>
        <w:t xml:space="preserve"> </w:t>
      </w:r>
      <w:r w:rsidRPr="00337479">
        <w:rPr>
          <w:rFonts w:asciiTheme="minorHAnsi" w:hAnsiTheme="minorHAnsi" w:cstheme="minorHAnsi"/>
          <w:sz w:val="24"/>
        </w:rPr>
        <w:t xml:space="preserve">maximálně ve výši cen těchto prací dle ceníku ÚRS Praha, a. s., platného v době sjednání víceprací. </w:t>
      </w:r>
      <w:r w:rsidRPr="00337479">
        <w:rPr>
          <w:rFonts w:asciiTheme="minorHAnsi" w:hAnsiTheme="minorHAnsi" w:cstheme="minorHAnsi"/>
          <w:color w:val="000000" w:themeColor="text1"/>
          <w:sz w:val="24"/>
        </w:rPr>
        <w:t xml:space="preserve">Pokud Zhotovitel provede některé z těchto prací bez předchozího uzavření dodatku ke Smlouvě, má Objednatel právo odmítnout jejich úhradu a Zhotovitel tímto odmítnutím ztrácí na jejich úhradu nárok. </w:t>
      </w:r>
    </w:p>
    <w:p w14:paraId="01EFD166" w14:textId="77777777" w:rsidR="00D9275B" w:rsidRPr="005E5E20" w:rsidRDefault="00D9275B" w:rsidP="00D9275B">
      <w:pPr>
        <w:numPr>
          <w:ilvl w:val="0"/>
          <w:numId w:val="1"/>
        </w:numPr>
        <w:tabs>
          <w:tab w:val="clear" w:pos="360"/>
          <w:tab w:val="num" w:pos="709"/>
        </w:tabs>
        <w:spacing w:after="60" w:line="288" w:lineRule="auto"/>
        <w:ind w:left="709" w:hanging="709"/>
        <w:jc w:val="both"/>
        <w:rPr>
          <w:rFonts w:asciiTheme="minorHAnsi" w:hAnsiTheme="minorHAnsi" w:cstheme="minorHAnsi"/>
          <w:b/>
          <w:bCs/>
          <w:color w:val="2E74B5"/>
          <w:sz w:val="24"/>
          <w:szCs w:val="24"/>
        </w:rPr>
      </w:pPr>
      <w:r w:rsidRPr="005E5E20">
        <w:rPr>
          <w:rFonts w:asciiTheme="minorHAnsi" w:hAnsiTheme="minorHAnsi" w:cstheme="minorHAnsi"/>
          <w:b/>
          <w:bCs/>
          <w:color w:val="2E74B5"/>
          <w:sz w:val="24"/>
          <w:szCs w:val="24"/>
        </w:rPr>
        <w:t>MÍSTO A TERMÍN PLNĚNÍ</w:t>
      </w:r>
    </w:p>
    <w:p w14:paraId="094EAC4D" w14:textId="60EC33A3" w:rsidR="004214A0" w:rsidRPr="00C50A1F" w:rsidRDefault="004214A0" w:rsidP="004214A0">
      <w:pPr>
        <w:pStyle w:val="Zkladntext"/>
        <w:widowControl w:val="0"/>
        <w:numPr>
          <w:ilvl w:val="1"/>
          <w:numId w:val="1"/>
        </w:numPr>
        <w:snapToGrid w:val="0"/>
        <w:spacing w:after="60" w:line="288" w:lineRule="auto"/>
        <w:rPr>
          <w:rFonts w:asciiTheme="minorHAnsi" w:hAnsiTheme="minorHAnsi" w:cstheme="minorHAnsi"/>
          <w:color w:val="000000"/>
          <w:szCs w:val="24"/>
        </w:rPr>
      </w:pPr>
      <w:r w:rsidRPr="00C50A1F">
        <w:rPr>
          <w:rFonts w:asciiTheme="minorHAnsi" w:hAnsiTheme="minorHAnsi" w:cstheme="minorHAnsi"/>
          <w:color w:val="000000"/>
          <w:szCs w:val="24"/>
        </w:rPr>
        <w:t>Místem plnění j</w:t>
      </w:r>
      <w:r w:rsidR="003C1F88">
        <w:rPr>
          <w:rFonts w:asciiTheme="minorHAnsi" w:hAnsiTheme="minorHAnsi" w:cstheme="minorHAnsi"/>
          <w:color w:val="000000"/>
          <w:szCs w:val="24"/>
        </w:rPr>
        <w:t>sou prováděním Díla dotčené části intravilánu města</w:t>
      </w:r>
      <w:r w:rsidR="00277EB1">
        <w:rPr>
          <w:rFonts w:asciiTheme="minorHAnsi" w:hAnsiTheme="minorHAnsi" w:cstheme="minorHAnsi"/>
          <w:color w:val="000000"/>
          <w:szCs w:val="24"/>
        </w:rPr>
        <w:t xml:space="preserve"> </w:t>
      </w:r>
      <w:r w:rsidR="007C60B6">
        <w:rPr>
          <w:rFonts w:asciiTheme="minorHAnsi" w:hAnsiTheme="minorHAnsi" w:cstheme="minorHAnsi"/>
          <w:color w:val="000000"/>
          <w:szCs w:val="24"/>
        </w:rPr>
        <w:t>Břeclav</w:t>
      </w:r>
      <w:r w:rsidR="003C1F88" w:rsidRPr="00A35160">
        <w:rPr>
          <w:rFonts w:asciiTheme="minorHAnsi" w:hAnsiTheme="minorHAnsi" w:cstheme="minorHAnsi"/>
          <w:szCs w:val="24"/>
        </w:rPr>
        <w:t>.</w:t>
      </w:r>
    </w:p>
    <w:p w14:paraId="24D89954" w14:textId="77777777" w:rsidR="003C1F88" w:rsidRDefault="003C1F88" w:rsidP="003C1F88">
      <w:pPr>
        <w:pStyle w:val="Zkladntext"/>
        <w:widowControl w:val="0"/>
        <w:numPr>
          <w:ilvl w:val="1"/>
          <w:numId w:val="1"/>
        </w:numPr>
        <w:snapToGrid w:val="0"/>
        <w:spacing w:line="276" w:lineRule="auto"/>
        <w:ind w:left="709" w:hanging="709"/>
        <w:rPr>
          <w:rFonts w:asciiTheme="minorHAnsi" w:hAnsiTheme="minorHAnsi" w:cstheme="minorHAnsi"/>
          <w:szCs w:val="24"/>
        </w:rPr>
      </w:pPr>
      <w:r w:rsidRPr="00C82704">
        <w:rPr>
          <w:rFonts w:ascii="Calibri" w:hAnsi="Calibri"/>
          <w:szCs w:val="24"/>
        </w:rPr>
        <w:t xml:space="preserve">Termíny </w:t>
      </w:r>
      <w:r>
        <w:rPr>
          <w:rFonts w:ascii="Calibri" w:hAnsi="Calibri"/>
          <w:szCs w:val="24"/>
          <w:u w:val="single"/>
        </w:rPr>
        <w:t xml:space="preserve">provedení </w:t>
      </w:r>
      <w:r w:rsidRPr="00C82704">
        <w:rPr>
          <w:rFonts w:ascii="Calibri" w:hAnsi="Calibri"/>
          <w:szCs w:val="24"/>
          <w:u w:val="single"/>
        </w:rPr>
        <w:t>Díla</w:t>
      </w:r>
      <w:r w:rsidRPr="00C82704">
        <w:rPr>
          <w:rFonts w:ascii="Calibri" w:hAnsi="Calibri"/>
          <w:szCs w:val="24"/>
        </w:rPr>
        <w:t xml:space="preserve"> jsou stanoveny takto</w:t>
      </w:r>
      <w:r w:rsidRPr="00A22B29">
        <w:rPr>
          <w:rFonts w:asciiTheme="minorHAnsi" w:hAnsiTheme="minorHAnsi" w:cstheme="minorHAnsi"/>
          <w:szCs w:val="24"/>
        </w:rPr>
        <w:t>:</w:t>
      </w:r>
      <w:r w:rsidRPr="00C82704">
        <w:rPr>
          <w:rFonts w:asciiTheme="minorHAnsi" w:hAnsiTheme="minorHAnsi" w:cstheme="minorHAnsi"/>
          <w:szCs w:val="24"/>
          <w:highlight w:val="yellow"/>
        </w:rPr>
        <w:t xml:space="preserve"> </w:t>
      </w:r>
    </w:p>
    <w:p w14:paraId="7AC4EF57" w14:textId="77777777" w:rsidR="00B87ECD" w:rsidRPr="00A22B29" w:rsidRDefault="00B87ECD" w:rsidP="00B87ECD">
      <w:pPr>
        <w:pStyle w:val="Zkladntext"/>
        <w:widowControl w:val="0"/>
        <w:snapToGrid w:val="0"/>
        <w:spacing w:line="276" w:lineRule="auto"/>
        <w:ind w:left="709"/>
        <w:rPr>
          <w:rFonts w:asciiTheme="minorHAnsi" w:hAnsiTheme="minorHAnsi" w:cstheme="minorHAnsi"/>
          <w:szCs w:val="24"/>
        </w:rPr>
      </w:pPr>
    </w:p>
    <w:p w14:paraId="247EEA62" w14:textId="7D2FB798" w:rsidR="003C1F88" w:rsidRPr="00603EBF" w:rsidRDefault="00833ED1" w:rsidP="003C1F88">
      <w:pPr>
        <w:pStyle w:val="Zkladntext"/>
        <w:widowControl w:val="0"/>
        <w:snapToGrid w:val="0"/>
        <w:spacing w:line="276" w:lineRule="auto"/>
        <w:ind w:left="709"/>
        <w:rPr>
          <w:rFonts w:asciiTheme="minorHAnsi" w:hAnsiTheme="minorHAnsi" w:cstheme="minorHAnsi"/>
          <w:b/>
          <w:bCs/>
          <w:szCs w:val="24"/>
        </w:rPr>
      </w:pPr>
      <w:r w:rsidRPr="00D14179">
        <w:rPr>
          <w:rFonts w:ascii="Calibri" w:hAnsi="Calibri"/>
          <w:b/>
          <w:szCs w:val="24"/>
        </w:rPr>
        <w:t>Předpokládaný termín z</w:t>
      </w:r>
      <w:r w:rsidR="003C1F88" w:rsidRPr="00D14179">
        <w:rPr>
          <w:rFonts w:ascii="Calibri" w:hAnsi="Calibri"/>
          <w:b/>
          <w:szCs w:val="24"/>
        </w:rPr>
        <w:t>ahájení</w:t>
      </w:r>
      <w:r w:rsidR="003C1F88" w:rsidRPr="00D14179">
        <w:rPr>
          <w:rFonts w:asciiTheme="minorHAnsi" w:hAnsiTheme="minorHAnsi" w:cstheme="minorHAnsi"/>
          <w:b/>
          <w:bCs/>
          <w:szCs w:val="24"/>
        </w:rPr>
        <w:t xml:space="preserve">: </w:t>
      </w:r>
      <w:r w:rsidR="003C1F88" w:rsidRPr="00D14179">
        <w:rPr>
          <w:rFonts w:asciiTheme="minorHAnsi" w:hAnsiTheme="minorHAnsi" w:cstheme="minorHAnsi"/>
          <w:b/>
          <w:bCs/>
          <w:szCs w:val="24"/>
        </w:rPr>
        <w:tab/>
      </w:r>
      <w:r w:rsidR="003C1F88" w:rsidRPr="00D14179">
        <w:rPr>
          <w:rFonts w:asciiTheme="minorHAnsi" w:hAnsiTheme="minorHAnsi" w:cstheme="minorHAnsi"/>
          <w:b/>
          <w:bCs/>
          <w:szCs w:val="24"/>
        </w:rPr>
        <w:tab/>
      </w:r>
      <w:r w:rsidR="003C1F88" w:rsidRPr="00D14179">
        <w:rPr>
          <w:rFonts w:asciiTheme="minorHAnsi" w:hAnsiTheme="minorHAnsi" w:cstheme="minorHAnsi"/>
          <w:b/>
          <w:bCs/>
          <w:szCs w:val="24"/>
        </w:rPr>
        <w:tab/>
      </w:r>
      <w:r w:rsidR="00A17AB9" w:rsidRPr="00603EBF">
        <w:rPr>
          <w:rFonts w:asciiTheme="minorHAnsi" w:hAnsiTheme="minorHAnsi" w:cstheme="minorHAnsi"/>
          <w:b/>
          <w:bCs/>
          <w:szCs w:val="24"/>
        </w:rPr>
        <w:t xml:space="preserve">1. </w:t>
      </w:r>
      <w:r w:rsidR="00DD177D" w:rsidRPr="00603EBF">
        <w:rPr>
          <w:rFonts w:asciiTheme="minorHAnsi" w:hAnsiTheme="minorHAnsi" w:cstheme="minorHAnsi"/>
          <w:b/>
          <w:bCs/>
          <w:szCs w:val="24"/>
        </w:rPr>
        <w:t>září</w:t>
      </w:r>
      <w:r w:rsidR="00EE40D9" w:rsidRPr="00603EBF">
        <w:rPr>
          <w:rFonts w:asciiTheme="minorHAnsi" w:hAnsiTheme="minorHAnsi" w:cstheme="minorHAnsi"/>
          <w:b/>
          <w:bCs/>
          <w:szCs w:val="24"/>
        </w:rPr>
        <w:t xml:space="preserve"> 2024</w:t>
      </w:r>
      <w:r w:rsidR="003C1F88" w:rsidRPr="00603EBF">
        <w:rPr>
          <w:rFonts w:asciiTheme="minorHAnsi" w:hAnsiTheme="minorHAnsi" w:cstheme="minorHAnsi"/>
          <w:b/>
          <w:bCs/>
          <w:szCs w:val="24"/>
        </w:rPr>
        <w:t xml:space="preserve"> </w:t>
      </w:r>
    </w:p>
    <w:p w14:paraId="33F2744A" w14:textId="41AFCAE5" w:rsidR="003C1F88" w:rsidRDefault="003C1F88" w:rsidP="003C1F88">
      <w:pPr>
        <w:pStyle w:val="Zkladntext"/>
        <w:widowControl w:val="0"/>
        <w:snapToGrid w:val="0"/>
        <w:spacing w:after="240" w:line="276" w:lineRule="auto"/>
        <w:ind w:left="709"/>
        <w:rPr>
          <w:rFonts w:asciiTheme="minorHAnsi" w:hAnsiTheme="minorHAnsi" w:cstheme="minorHAnsi"/>
          <w:b/>
          <w:bCs/>
          <w:szCs w:val="24"/>
        </w:rPr>
      </w:pPr>
      <w:r w:rsidRPr="00603EBF">
        <w:rPr>
          <w:rFonts w:asciiTheme="minorHAnsi" w:hAnsiTheme="minorHAnsi" w:cstheme="minorHAnsi"/>
          <w:b/>
          <w:bCs/>
          <w:szCs w:val="24"/>
        </w:rPr>
        <w:t>Dokončení a předání</w:t>
      </w:r>
      <w:r w:rsidR="002B4D20" w:rsidRPr="00603EBF">
        <w:rPr>
          <w:rFonts w:asciiTheme="minorHAnsi" w:hAnsiTheme="minorHAnsi" w:cstheme="minorHAnsi"/>
          <w:b/>
          <w:bCs/>
          <w:szCs w:val="24"/>
        </w:rPr>
        <w:t xml:space="preserve"> Díla</w:t>
      </w:r>
      <w:r w:rsidRPr="00603EBF">
        <w:rPr>
          <w:rFonts w:asciiTheme="minorHAnsi" w:hAnsiTheme="minorHAnsi" w:cstheme="minorHAnsi"/>
          <w:b/>
          <w:bCs/>
          <w:szCs w:val="24"/>
        </w:rPr>
        <w:t xml:space="preserve">: </w:t>
      </w:r>
      <w:r w:rsidRPr="00603EBF">
        <w:rPr>
          <w:rFonts w:asciiTheme="minorHAnsi" w:hAnsiTheme="minorHAnsi" w:cstheme="minorHAnsi"/>
          <w:b/>
          <w:bCs/>
          <w:szCs w:val="24"/>
        </w:rPr>
        <w:tab/>
      </w:r>
      <w:r w:rsidR="00833ED1" w:rsidRPr="00603EBF">
        <w:rPr>
          <w:rFonts w:asciiTheme="minorHAnsi" w:hAnsiTheme="minorHAnsi" w:cstheme="minorHAnsi"/>
          <w:b/>
          <w:bCs/>
          <w:szCs w:val="24"/>
        </w:rPr>
        <w:tab/>
      </w:r>
      <w:r w:rsidR="00833ED1" w:rsidRPr="00603EBF">
        <w:rPr>
          <w:rFonts w:asciiTheme="minorHAnsi" w:hAnsiTheme="minorHAnsi" w:cstheme="minorHAnsi"/>
          <w:b/>
          <w:bCs/>
          <w:szCs w:val="24"/>
        </w:rPr>
        <w:tab/>
      </w:r>
      <w:r w:rsidR="00833ED1" w:rsidRPr="00603EBF">
        <w:rPr>
          <w:rFonts w:asciiTheme="minorHAnsi" w:hAnsiTheme="minorHAnsi" w:cstheme="minorHAnsi"/>
          <w:b/>
          <w:bCs/>
          <w:szCs w:val="24"/>
        </w:rPr>
        <w:tab/>
      </w:r>
      <w:r w:rsidRPr="00603EBF">
        <w:rPr>
          <w:rFonts w:asciiTheme="minorHAnsi" w:hAnsiTheme="minorHAnsi" w:cstheme="minorHAnsi"/>
          <w:b/>
          <w:bCs/>
          <w:szCs w:val="24"/>
        </w:rPr>
        <w:t xml:space="preserve">do </w:t>
      </w:r>
      <w:r w:rsidR="00EE40D9" w:rsidRPr="00603EBF">
        <w:rPr>
          <w:rFonts w:asciiTheme="minorHAnsi" w:hAnsiTheme="minorHAnsi" w:cstheme="minorHAnsi"/>
          <w:b/>
          <w:bCs/>
          <w:szCs w:val="24"/>
        </w:rPr>
        <w:t xml:space="preserve">180 dnů </w:t>
      </w:r>
      <w:r w:rsidR="00EE40D9" w:rsidRPr="00603EBF">
        <w:rPr>
          <w:rFonts w:asciiTheme="minorHAnsi" w:hAnsiTheme="minorHAnsi" w:cstheme="minorHAnsi"/>
          <w:szCs w:val="24"/>
        </w:rPr>
        <w:t>od pro</w:t>
      </w:r>
      <w:r w:rsidR="00EE40D9" w:rsidRPr="00DD177D">
        <w:rPr>
          <w:rFonts w:asciiTheme="minorHAnsi" w:hAnsiTheme="minorHAnsi" w:cstheme="minorHAnsi"/>
          <w:szCs w:val="24"/>
        </w:rPr>
        <w:t xml:space="preserve">tokolárního </w:t>
      </w:r>
      <w:r w:rsidR="00EE40D9" w:rsidRPr="00DD177D">
        <w:rPr>
          <w:rFonts w:asciiTheme="minorHAnsi" w:hAnsiTheme="minorHAnsi" w:cstheme="minorHAnsi"/>
          <w:szCs w:val="24"/>
        </w:rPr>
        <w:tab/>
      </w:r>
      <w:r w:rsidR="00EE40D9" w:rsidRPr="00DD177D">
        <w:rPr>
          <w:rFonts w:asciiTheme="minorHAnsi" w:hAnsiTheme="minorHAnsi" w:cstheme="minorHAnsi"/>
          <w:szCs w:val="24"/>
        </w:rPr>
        <w:tab/>
      </w:r>
      <w:r w:rsidR="00EE40D9" w:rsidRPr="00DD177D">
        <w:rPr>
          <w:rFonts w:asciiTheme="minorHAnsi" w:hAnsiTheme="minorHAnsi" w:cstheme="minorHAnsi"/>
          <w:szCs w:val="24"/>
        </w:rPr>
        <w:tab/>
      </w:r>
      <w:r w:rsidR="00EE40D9" w:rsidRPr="00DD177D">
        <w:rPr>
          <w:rFonts w:asciiTheme="minorHAnsi" w:hAnsiTheme="minorHAnsi" w:cstheme="minorHAnsi"/>
          <w:szCs w:val="24"/>
        </w:rPr>
        <w:tab/>
      </w:r>
      <w:r w:rsidR="00EE40D9" w:rsidRPr="00DD177D">
        <w:rPr>
          <w:rFonts w:asciiTheme="minorHAnsi" w:hAnsiTheme="minorHAnsi" w:cstheme="minorHAnsi"/>
          <w:szCs w:val="24"/>
        </w:rPr>
        <w:tab/>
      </w:r>
      <w:r w:rsidR="00EE40D9" w:rsidRPr="00DD177D">
        <w:rPr>
          <w:rFonts w:asciiTheme="minorHAnsi" w:hAnsiTheme="minorHAnsi" w:cstheme="minorHAnsi"/>
          <w:szCs w:val="24"/>
        </w:rPr>
        <w:tab/>
      </w:r>
      <w:r w:rsidR="00EE40D9" w:rsidRPr="00DD177D">
        <w:rPr>
          <w:rFonts w:asciiTheme="minorHAnsi" w:hAnsiTheme="minorHAnsi" w:cstheme="minorHAnsi"/>
          <w:szCs w:val="24"/>
        </w:rPr>
        <w:tab/>
      </w:r>
      <w:r w:rsidR="00EE40D9" w:rsidRPr="00DD177D">
        <w:rPr>
          <w:rFonts w:asciiTheme="minorHAnsi" w:hAnsiTheme="minorHAnsi" w:cstheme="minorHAnsi"/>
          <w:szCs w:val="24"/>
        </w:rPr>
        <w:tab/>
        <w:t>pře</w:t>
      </w:r>
      <w:r w:rsidR="00A95DE6" w:rsidRPr="00DD177D">
        <w:rPr>
          <w:rFonts w:asciiTheme="minorHAnsi" w:hAnsiTheme="minorHAnsi" w:cstheme="minorHAnsi"/>
          <w:szCs w:val="24"/>
        </w:rPr>
        <w:t>dání místa plnění</w:t>
      </w:r>
      <w:r w:rsidR="00EE40D9" w:rsidRPr="00DD177D">
        <w:rPr>
          <w:rFonts w:asciiTheme="minorHAnsi" w:hAnsiTheme="minorHAnsi" w:cstheme="minorHAnsi"/>
          <w:szCs w:val="24"/>
        </w:rPr>
        <w:t xml:space="preserve"> </w:t>
      </w:r>
      <w:r w:rsidR="00A95DE6" w:rsidRPr="00DD177D">
        <w:rPr>
          <w:rFonts w:asciiTheme="minorHAnsi" w:hAnsiTheme="minorHAnsi" w:cstheme="minorHAnsi"/>
          <w:szCs w:val="24"/>
        </w:rPr>
        <w:t>(</w:t>
      </w:r>
      <w:r w:rsidR="00EE40D9" w:rsidRPr="00DD177D">
        <w:rPr>
          <w:rFonts w:asciiTheme="minorHAnsi" w:hAnsiTheme="minorHAnsi" w:cstheme="minorHAnsi"/>
          <w:szCs w:val="24"/>
        </w:rPr>
        <w:t>staveniště</w:t>
      </w:r>
      <w:r w:rsidR="00A95DE6" w:rsidRPr="00DD177D">
        <w:rPr>
          <w:rFonts w:asciiTheme="minorHAnsi" w:hAnsiTheme="minorHAnsi" w:cstheme="minorHAnsi"/>
          <w:szCs w:val="24"/>
        </w:rPr>
        <w:t>)</w:t>
      </w:r>
    </w:p>
    <w:p w14:paraId="5136DA07" w14:textId="51621633" w:rsidR="00FF04A8" w:rsidRDefault="00FF04A8" w:rsidP="00FF04A8">
      <w:pPr>
        <w:pStyle w:val="Zkladntext"/>
        <w:widowControl w:val="0"/>
        <w:numPr>
          <w:ilvl w:val="0"/>
          <w:numId w:val="19"/>
        </w:numPr>
        <w:snapToGrid w:val="0"/>
        <w:spacing w:after="240" w:line="276" w:lineRule="auto"/>
        <w:rPr>
          <w:rFonts w:asciiTheme="minorHAnsi" w:hAnsiTheme="minorHAnsi" w:cstheme="minorHAnsi"/>
          <w:szCs w:val="24"/>
        </w:rPr>
      </w:pPr>
      <w:r w:rsidRPr="00FF04A8">
        <w:rPr>
          <w:rFonts w:asciiTheme="minorHAnsi" w:hAnsiTheme="minorHAnsi" w:cstheme="minorHAnsi"/>
          <w:szCs w:val="24"/>
        </w:rPr>
        <w:t xml:space="preserve">Realizace </w:t>
      </w:r>
      <w:r w:rsidR="00C23A39">
        <w:rPr>
          <w:rFonts w:asciiTheme="minorHAnsi" w:hAnsiTheme="minorHAnsi" w:cstheme="minorHAnsi"/>
          <w:szCs w:val="24"/>
        </w:rPr>
        <w:t>D</w:t>
      </w:r>
      <w:r w:rsidRPr="00FF04A8">
        <w:rPr>
          <w:rFonts w:asciiTheme="minorHAnsi" w:hAnsiTheme="minorHAnsi" w:cstheme="minorHAnsi"/>
          <w:szCs w:val="24"/>
        </w:rPr>
        <w:t xml:space="preserve">íla bude zahájena předáním a převzetím staveniště. K předání a převzetí staveniště vyzve </w:t>
      </w:r>
      <w:r w:rsidR="00937E41">
        <w:rPr>
          <w:rFonts w:asciiTheme="minorHAnsi" w:hAnsiTheme="minorHAnsi" w:cstheme="minorHAnsi"/>
          <w:szCs w:val="24"/>
        </w:rPr>
        <w:t>O</w:t>
      </w:r>
      <w:r w:rsidRPr="00FF04A8">
        <w:rPr>
          <w:rFonts w:asciiTheme="minorHAnsi" w:hAnsiTheme="minorHAnsi" w:cstheme="minorHAnsi"/>
          <w:szCs w:val="24"/>
        </w:rPr>
        <w:t xml:space="preserve">bjednatel </w:t>
      </w:r>
      <w:r w:rsidR="003A75D0">
        <w:rPr>
          <w:rFonts w:asciiTheme="minorHAnsi" w:hAnsiTheme="minorHAnsi" w:cstheme="minorHAnsi"/>
          <w:szCs w:val="24"/>
        </w:rPr>
        <w:t>Z</w:t>
      </w:r>
      <w:r w:rsidRPr="00FF04A8">
        <w:rPr>
          <w:rFonts w:asciiTheme="minorHAnsi" w:hAnsiTheme="minorHAnsi" w:cstheme="minorHAnsi"/>
          <w:szCs w:val="24"/>
        </w:rPr>
        <w:t xml:space="preserve">hotovitele nejméně 3 </w:t>
      </w:r>
      <w:r w:rsidR="00C43634">
        <w:rPr>
          <w:rFonts w:asciiTheme="minorHAnsi" w:hAnsiTheme="minorHAnsi" w:cstheme="minorHAnsi"/>
          <w:szCs w:val="24"/>
        </w:rPr>
        <w:t xml:space="preserve">kalendářní </w:t>
      </w:r>
      <w:r w:rsidRPr="00FF04A8">
        <w:rPr>
          <w:rFonts w:asciiTheme="minorHAnsi" w:hAnsiTheme="minorHAnsi" w:cstheme="minorHAnsi"/>
          <w:szCs w:val="24"/>
        </w:rPr>
        <w:t>dny předem. Protokol o předání a převzetí staveniště, podepsaný odpovědnými zástupci obou smluvních stran, bude nedílnou součástí stavebního deníku.</w:t>
      </w:r>
    </w:p>
    <w:p w14:paraId="42D9B4FF" w14:textId="2BABE8D1" w:rsidR="00FF04A8" w:rsidRDefault="00FF04A8" w:rsidP="00FF04A8">
      <w:pPr>
        <w:pStyle w:val="Odstavecseseznamem"/>
        <w:numPr>
          <w:ilvl w:val="0"/>
          <w:numId w:val="19"/>
        </w:numPr>
        <w:rPr>
          <w:rFonts w:asciiTheme="minorHAnsi" w:hAnsiTheme="minorHAnsi" w:cstheme="minorHAnsi"/>
          <w:sz w:val="24"/>
          <w:szCs w:val="24"/>
        </w:rPr>
      </w:pPr>
      <w:r w:rsidRPr="00FF04A8">
        <w:rPr>
          <w:rFonts w:asciiTheme="minorHAnsi" w:hAnsiTheme="minorHAnsi" w:cstheme="minorHAnsi"/>
          <w:sz w:val="24"/>
          <w:szCs w:val="24"/>
        </w:rPr>
        <w:t xml:space="preserve">Zhotovitel se zavazuje převzít staveniště do 3 </w:t>
      </w:r>
      <w:r w:rsidR="00C43634">
        <w:rPr>
          <w:rFonts w:asciiTheme="minorHAnsi" w:hAnsiTheme="minorHAnsi" w:cstheme="minorHAnsi"/>
          <w:sz w:val="24"/>
          <w:szCs w:val="24"/>
        </w:rPr>
        <w:t xml:space="preserve">kalendářních </w:t>
      </w:r>
      <w:r w:rsidRPr="00FF04A8">
        <w:rPr>
          <w:rFonts w:asciiTheme="minorHAnsi" w:hAnsiTheme="minorHAnsi" w:cstheme="minorHAnsi"/>
          <w:sz w:val="24"/>
          <w:szCs w:val="24"/>
        </w:rPr>
        <w:t xml:space="preserve">dnů od doručení výzvy </w:t>
      </w:r>
      <w:r w:rsidR="00937E41">
        <w:rPr>
          <w:rFonts w:asciiTheme="minorHAnsi" w:hAnsiTheme="minorHAnsi" w:cstheme="minorHAnsi"/>
          <w:sz w:val="24"/>
          <w:szCs w:val="24"/>
        </w:rPr>
        <w:t>O</w:t>
      </w:r>
      <w:r w:rsidRPr="00FF04A8">
        <w:rPr>
          <w:rFonts w:asciiTheme="minorHAnsi" w:hAnsiTheme="minorHAnsi" w:cstheme="minorHAnsi"/>
          <w:sz w:val="24"/>
          <w:szCs w:val="24"/>
        </w:rPr>
        <w:t>bjednatele.</w:t>
      </w:r>
    </w:p>
    <w:p w14:paraId="095C1078" w14:textId="77777777" w:rsidR="00277EB1" w:rsidRDefault="00277EB1" w:rsidP="00277EB1">
      <w:pPr>
        <w:pStyle w:val="Odstavecseseznamem"/>
        <w:ind w:left="1069"/>
        <w:rPr>
          <w:rFonts w:asciiTheme="minorHAnsi" w:hAnsiTheme="minorHAnsi" w:cstheme="minorHAnsi"/>
          <w:sz w:val="24"/>
          <w:szCs w:val="24"/>
        </w:rPr>
      </w:pPr>
    </w:p>
    <w:p w14:paraId="6F3E0EB8" w14:textId="4FAD77C7" w:rsidR="00277EB1" w:rsidRDefault="00277EB1" w:rsidP="00277EB1">
      <w:pPr>
        <w:pStyle w:val="Odstavecseseznamem"/>
        <w:numPr>
          <w:ilvl w:val="0"/>
          <w:numId w:val="19"/>
        </w:numPr>
        <w:rPr>
          <w:rFonts w:asciiTheme="minorHAnsi" w:hAnsiTheme="minorHAnsi" w:cstheme="minorHAnsi"/>
          <w:sz w:val="24"/>
          <w:szCs w:val="24"/>
        </w:rPr>
      </w:pPr>
      <w:r w:rsidRPr="00277EB1">
        <w:rPr>
          <w:rFonts w:asciiTheme="minorHAnsi" w:hAnsiTheme="minorHAnsi" w:cstheme="minorHAnsi"/>
          <w:sz w:val="24"/>
          <w:szCs w:val="24"/>
        </w:rPr>
        <w:t xml:space="preserve">Zhotovitel se zavazuje písemně vyzvat </w:t>
      </w:r>
      <w:r w:rsidR="00937E41">
        <w:rPr>
          <w:rFonts w:asciiTheme="minorHAnsi" w:hAnsiTheme="minorHAnsi" w:cstheme="minorHAnsi"/>
          <w:sz w:val="24"/>
          <w:szCs w:val="24"/>
        </w:rPr>
        <w:t>O</w:t>
      </w:r>
      <w:r w:rsidRPr="00277EB1">
        <w:rPr>
          <w:rFonts w:asciiTheme="minorHAnsi" w:hAnsiTheme="minorHAnsi" w:cstheme="minorHAnsi"/>
          <w:sz w:val="24"/>
          <w:szCs w:val="24"/>
        </w:rPr>
        <w:t xml:space="preserve">bjednatele k převzetí </w:t>
      </w:r>
      <w:r w:rsidR="00BE3567">
        <w:rPr>
          <w:rFonts w:asciiTheme="minorHAnsi" w:hAnsiTheme="minorHAnsi" w:cstheme="minorHAnsi"/>
          <w:sz w:val="24"/>
          <w:szCs w:val="24"/>
        </w:rPr>
        <w:t>D</w:t>
      </w:r>
      <w:r w:rsidRPr="00277EB1">
        <w:rPr>
          <w:rFonts w:asciiTheme="minorHAnsi" w:hAnsiTheme="minorHAnsi" w:cstheme="minorHAnsi"/>
          <w:sz w:val="24"/>
          <w:szCs w:val="24"/>
        </w:rPr>
        <w:t xml:space="preserve">íla nejméně 3 </w:t>
      </w:r>
      <w:r w:rsidR="00CE1542">
        <w:rPr>
          <w:rFonts w:asciiTheme="minorHAnsi" w:hAnsiTheme="minorHAnsi" w:cstheme="minorHAnsi"/>
          <w:sz w:val="24"/>
          <w:szCs w:val="24"/>
        </w:rPr>
        <w:t xml:space="preserve">kalendářní </w:t>
      </w:r>
      <w:r w:rsidRPr="00277EB1">
        <w:rPr>
          <w:rFonts w:asciiTheme="minorHAnsi" w:hAnsiTheme="minorHAnsi" w:cstheme="minorHAnsi"/>
          <w:sz w:val="24"/>
          <w:szCs w:val="24"/>
        </w:rPr>
        <w:t>dny předem.</w:t>
      </w:r>
    </w:p>
    <w:p w14:paraId="26806FD0" w14:textId="77777777" w:rsidR="00277EB1" w:rsidRPr="00277EB1" w:rsidRDefault="00277EB1" w:rsidP="00277EB1">
      <w:pPr>
        <w:pStyle w:val="Odstavecseseznamem"/>
        <w:rPr>
          <w:rFonts w:asciiTheme="minorHAnsi" w:hAnsiTheme="minorHAnsi" w:cstheme="minorHAnsi"/>
          <w:sz w:val="24"/>
          <w:szCs w:val="24"/>
        </w:rPr>
      </w:pPr>
    </w:p>
    <w:p w14:paraId="1C81958C" w14:textId="2B37B7FA" w:rsidR="00277EB1" w:rsidRDefault="00277EB1" w:rsidP="00277EB1">
      <w:pPr>
        <w:pStyle w:val="Odstavecseseznamem"/>
        <w:numPr>
          <w:ilvl w:val="0"/>
          <w:numId w:val="19"/>
        </w:numPr>
        <w:rPr>
          <w:rFonts w:asciiTheme="minorHAnsi" w:hAnsiTheme="minorHAnsi" w:cstheme="minorHAnsi"/>
          <w:sz w:val="24"/>
          <w:szCs w:val="24"/>
        </w:rPr>
      </w:pPr>
      <w:r w:rsidRPr="00277EB1">
        <w:rPr>
          <w:rFonts w:asciiTheme="minorHAnsi" w:hAnsiTheme="minorHAnsi" w:cstheme="minorHAnsi"/>
          <w:sz w:val="24"/>
          <w:szCs w:val="24"/>
        </w:rPr>
        <w:t xml:space="preserve">Protokol o předání a převzetí </w:t>
      </w:r>
      <w:r w:rsidR="00BE3567">
        <w:rPr>
          <w:rFonts w:asciiTheme="minorHAnsi" w:hAnsiTheme="minorHAnsi" w:cstheme="minorHAnsi"/>
          <w:sz w:val="24"/>
          <w:szCs w:val="24"/>
        </w:rPr>
        <w:t>D</w:t>
      </w:r>
      <w:r w:rsidRPr="00277EB1">
        <w:rPr>
          <w:rFonts w:asciiTheme="minorHAnsi" w:hAnsiTheme="minorHAnsi" w:cstheme="minorHAnsi"/>
          <w:sz w:val="24"/>
          <w:szCs w:val="24"/>
        </w:rPr>
        <w:t xml:space="preserve">íla bude podepsaný odpovědnými zástupci obou </w:t>
      </w:r>
      <w:r w:rsidR="00CE1542">
        <w:rPr>
          <w:rFonts w:asciiTheme="minorHAnsi" w:hAnsiTheme="minorHAnsi" w:cstheme="minorHAnsi"/>
          <w:sz w:val="24"/>
          <w:szCs w:val="24"/>
        </w:rPr>
        <w:t>S</w:t>
      </w:r>
      <w:r w:rsidRPr="00277EB1">
        <w:rPr>
          <w:rFonts w:asciiTheme="minorHAnsi" w:hAnsiTheme="minorHAnsi" w:cstheme="minorHAnsi"/>
          <w:sz w:val="24"/>
          <w:szCs w:val="24"/>
        </w:rPr>
        <w:t xml:space="preserve">mluvních stran. Součástí protokolu bude soupis drobných vad a nedodělků, které nebrání v užívání </w:t>
      </w:r>
      <w:r w:rsidR="00BE3567">
        <w:rPr>
          <w:rFonts w:asciiTheme="minorHAnsi" w:hAnsiTheme="minorHAnsi" w:cstheme="minorHAnsi"/>
          <w:sz w:val="24"/>
          <w:szCs w:val="24"/>
        </w:rPr>
        <w:t>D</w:t>
      </w:r>
      <w:r w:rsidRPr="00277EB1">
        <w:rPr>
          <w:rFonts w:asciiTheme="minorHAnsi" w:hAnsiTheme="minorHAnsi" w:cstheme="minorHAnsi"/>
          <w:sz w:val="24"/>
          <w:szCs w:val="24"/>
        </w:rPr>
        <w:t>íla obvyklým způsobem, a to vč. způsobu a lhůty nápravy.</w:t>
      </w:r>
    </w:p>
    <w:p w14:paraId="715DC336" w14:textId="77777777" w:rsidR="006309FE" w:rsidRDefault="006309FE" w:rsidP="006309FE">
      <w:pPr>
        <w:pStyle w:val="Odstavecseseznamem"/>
        <w:ind w:left="1069"/>
        <w:rPr>
          <w:rFonts w:asciiTheme="minorHAnsi" w:hAnsiTheme="minorHAnsi" w:cstheme="minorHAnsi"/>
          <w:sz w:val="24"/>
          <w:szCs w:val="24"/>
        </w:rPr>
      </w:pPr>
    </w:p>
    <w:p w14:paraId="49A02446" w14:textId="57B4BE6F" w:rsidR="006309FE" w:rsidRPr="006309FE" w:rsidRDefault="006309FE" w:rsidP="006309FE">
      <w:pPr>
        <w:pStyle w:val="Odstavecseseznamem"/>
        <w:numPr>
          <w:ilvl w:val="0"/>
          <w:numId w:val="19"/>
        </w:numPr>
        <w:rPr>
          <w:rFonts w:asciiTheme="minorHAnsi" w:hAnsiTheme="minorHAnsi" w:cstheme="minorHAnsi"/>
          <w:sz w:val="24"/>
          <w:szCs w:val="24"/>
        </w:rPr>
      </w:pPr>
      <w:r w:rsidRPr="006309FE">
        <w:rPr>
          <w:rFonts w:asciiTheme="minorHAnsi" w:hAnsiTheme="minorHAnsi" w:cstheme="minorHAnsi"/>
          <w:sz w:val="24"/>
          <w:szCs w:val="24"/>
        </w:rPr>
        <w:t xml:space="preserve">Zhotovitel se zavazuje k úplnému dokončení realizace </w:t>
      </w:r>
      <w:r w:rsidR="00C044D0">
        <w:rPr>
          <w:rFonts w:asciiTheme="minorHAnsi" w:hAnsiTheme="minorHAnsi" w:cstheme="minorHAnsi"/>
          <w:sz w:val="24"/>
          <w:szCs w:val="24"/>
        </w:rPr>
        <w:t>D</w:t>
      </w:r>
      <w:r w:rsidRPr="006309FE">
        <w:rPr>
          <w:rFonts w:asciiTheme="minorHAnsi" w:hAnsiTheme="minorHAnsi" w:cstheme="minorHAnsi"/>
          <w:sz w:val="24"/>
          <w:szCs w:val="24"/>
        </w:rPr>
        <w:t xml:space="preserve">íla dle předmětu této Smlouvy </w:t>
      </w:r>
      <w:r w:rsidRPr="00DD177D">
        <w:rPr>
          <w:rFonts w:asciiTheme="minorHAnsi" w:hAnsiTheme="minorHAnsi" w:cstheme="minorHAnsi"/>
          <w:sz w:val="24"/>
          <w:szCs w:val="24"/>
        </w:rPr>
        <w:t xml:space="preserve">do </w:t>
      </w:r>
      <w:r w:rsidR="00EE40D9" w:rsidRPr="00DD177D">
        <w:rPr>
          <w:rFonts w:asciiTheme="minorHAnsi" w:hAnsiTheme="minorHAnsi" w:cstheme="minorHAnsi"/>
          <w:sz w:val="24"/>
          <w:szCs w:val="24"/>
        </w:rPr>
        <w:t>180 dnů</w:t>
      </w:r>
      <w:r w:rsidR="0050357B">
        <w:rPr>
          <w:rFonts w:asciiTheme="minorHAnsi" w:hAnsiTheme="minorHAnsi" w:cstheme="minorHAnsi"/>
          <w:sz w:val="24"/>
          <w:szCs w:val="24"/>
        </w:rPr>
        <w:t xml:space="preserve"> od protokolárního </w:t>
      </w:r>
      <w:r w:rsidR="00EE40D9">
        <w:rPr>
          <w:rFonts w:asciiTheme="minorHAnsi" w:hAnsiTheme="minorHAnsi" w:cstheme="minorHAnsi"/>
          <w:sz w:val="24"/>
          <w:szCs w:val="24"/>
        </w:rPr>
        <w:t xml:space="preserve">převzetí </w:t>
      </w:r>
      <w:r w:rsidR="0050357B">
        <w:rPr>
          <w:rFonts w:asciiTheme="minorHAnsi" w:hAnsiTheme="minorHAnsi" w:cstheme="minorHAnsi"/>
          <w:sz w:val="24"/>
          <w:szCs w:val="24"/>
        </w:rPr>
        <w:t>staveniště,</w:t>
      </w:r>
      <w:r w:rsidR="00EE40D9">
        <w:rPr>
          <w:rFonts w:asciiTheme="minorHAnsi" w:hAnsiTheme="minorHAnsi" w:cstheme="minorHAnsi"/>
          <w:sz w:val="24"/>
          <w:szCs w:val="24"/>
        </w:rPr>
        <w:t xml:space="preserve"> </w:t>
      </w:r>
      <w:r w:rsidRPr="006309FE">
        <w:rPr>
          <w:rFonts w:asciiTheme="minorHAnsi" w:hAnsiTheme="minorHAnsi" w:cstheme="minorHAnsi"/>
          <w:sz w:val="24"/>
          <w:szCs w:val="24"/>
        </w:rPr>
        <w:t xml:space="preserve">kdy předá Objednateli </w:t>
      </w:r>
      <w:r w:rsidR="00C044D0">
        <w:rPr>
          <w:rFonts w:asciiTheme="minorHAnsi" w:hAnsiTheme="minorHAnsi" w:cstheme="minorHAnsi"/>
          <w:sz w:val="24"/>
          <w:szCs w:val="24"/>
        </w:rPr>
        <w:t>D</w:t>
      </w:r>
      <w:r w:rsidRPr="006309FE">
        <w:rPr>
          <w:rFonts w:asciiTheme="minorHAnsi" w:hAnsiTheme="minorHAnsi" w:cstheme="minorHAnsi"/>
          <w:sz w:val="24"/>
          <w:szCs w:val="24"/>
        </w:rPr>
        <w:t>ílo k užívání.</w:t>
      </w:r>
    </w:p>
    <w:p w14:paraId="3DB54004" w14:textId="77777777" w:rsidR="006309FE" w:rsidRPr="00277EB1" w:rsidRDefault="006309FE" w:rsidP="006309FE">
      <w:pPr>
        <w:pStyle w:val="Odstavecseseznamem"/>
        <w:ind w:left="1069"/>
        <w:rPr>
          <w:rFonts w:asciiTheme="minorHAnsi" w:hAnsiTheme="minorHAnsi" w:cstheme="minorHAnsi"/>
          <w:sz w:val="24"/>
          <w:szCs w:val="24"/>
        </w:rPr>
      </w:pPr>
    </w:p>
    <w:p w14:paraId="776407AE" w14:textId="193365A8" w:rsidR="003C1F88" w:rsidRDefault="003C1F88" w:rsidP="003C1F88">
      <w:pPr>
        <w:pStyle w:val="Zkladntext"/>
        <w:widowControl w:val="0"/>
        <w:numPr>
          <w:ilvl w:val="1"/>
          <w:numId w:val="1"/>
        </w:numPr>
        <w:snapToGrid w:val="0"/>
        <w:spacing w:after="240" w:line="276" w:lineRule="auto"/>
        <w:ind w:left="709" w:hanging="709"/>
        <w:rPr>
          <w:rFonts w:asciiTheme="minorHAnsi" w:hAnsiTheme="minorHAnsi" w:cstheme="minorHAnsi"/>
          <w:szCs w:val="24"/>
        </w:rPr>
      </w:pPr>
      <w:r>
        <w:rPr>
          <w:rFonts w:ascii="Calibri" w:hAnsi="Calibri"/>
          <w:szCs w:val="24"/>
        </w:rPr>
        <w:t>V případě, že Smlouva nabývá z jakéhokoliv důvodu účinnosti později</w:t>
      </w:r>
      <w:r>
        <w:rPr>
          <w:rFonts w:asciiTheme="minorHAnsi" w:hAnsiTheme="minorHAnsi" w:cstheme="minorHAnsi"/>
          <w:szCs w:val="24"/>
        </w:rPr>
        <w:t xml:space="preserve">, posouvají se v odst. 4.2 uvedené termíny provádění Díla o počet dnů, o který tato Smlouva nabyla účinnosti později, přičemž celková délka doby pro provedení Díla zůstává zachována. </w:t>
      </w:r>
    </w:p>
    <w:p w14:paraId="4929B785" w14:textId="55B4A108" w:rsidR="00BF487A" w:rsidRDefault="003C1F88" w:rsidP="003C1F88">
      <w:pPr>
        <w:pStyle w:val="Zkladntext"/>
        <w:widowControl w:val="0"/>
        <w:numPr>
          <w:ilvl w:val="1"/>
          <w:numId w:val="1"/>
        </w:numPr>
        <w:snapToGrid w:val="0"/>
        <w:spacing w:after="60" w:line="288" w:lineRule="auto"/>
        <w:ind w:left="709" w:hanging="709"/>
        <w:rPr>
          <w:rFonts w:asciiTheme="minorHAnsi" w:hAnsiTheme="minorHAnsi" w:cstheme="minorHAnsi"/>
          <w:szCs w:val="24"/>
        </w:rPr>
      </w:pPr>
      <w:r>
        <w:rPr>
          <w:rFonts w:asciiTheme="minorHAnsi" w:hAnsiTheme="minorHAnsi" w:cstheme="minorHAnsi"/>
          <w:szCs w:val="24"/>
        </w:rPr>
        <w:t>Termín dokončení a předání Díla se prodlužuje o dobu případného prodlení Objednatele s předáním staveniště Zhotoviteli, nebylo-li toto prodlení zaviněno Zhotovitelem.</w:t>
      </w:r>
    </w:p>
    <w:p w14:paraId="687A5137" w14:textId="77777777" w:rsidR="00BA5D61" w:rsidRDefault="00BA5D61" w:rsidP="00BA5D61">
      <w:pPr>
        <w:pStyle w:val="Zkladntext"/>
        <w:widowControl w:val="0"/>
        <w:snapToGrid w:val="0"/>
        <w:spacing w:after="60" w:line="288" w:lineRule="auto"/>
        <w:ind w:left="709"/>
        <w:rPr>
          <w:rFonts w:asciiTheme="minorHAnsi" w:hAnsiTheme="minorHAnsi" w:cstheme="minorHAnsi"/>
          <w:szCs w:val="24"/>
        </w:rPr>
      </w:pPr>
    </w:p>
    <w:p w14:paraId="0CC0F27E" w14:textId="5FCC6F9D" w:rsidR="00BF487A" w:rsidRPr="00D517AC" w:rsidRDefault="00BF487A" w:rsidP="003C1F88">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D517AC">
        <w:rPr>
          <w:rFonts w:asciiTheme="minorHAnsi" w:hAnsiTheme="minorHAnsi" w:cstheme="minorHAnsi"/>
          <w:szCs w:val="24"/>
        </w:rPr>
        <w:t xml:space="preserve">Splnění termínu dokončení </w:t>
      </w:r>
      <w:r w:rsidR="00BA5D61" w:rsidRPr="00D517AC">
        <w:rPr>
          <w:rFonts w:asciiTheme="minorHAnsi" w:hAnsiTheme="minorHAnsi" w:cstheme="minorHAnsi"/>
          <w:szCs w:val="24"/>
        </w:rPr>
        <w:t>a předání Díla</w:t>
      </w:r>
      <w:r w:rsidRPr="00D517AC">
        <w:rPr>
          <w:rFonts w:asciiTheme="minorHAnsi" w:hAnsiTheme="minorHAnsi" w:cstheme="minorHAnsi"/>
          <w:szCs w:val="24"/>
        </w:rPr>
        <w:t xml:space="preserve"> je podmíněno vhodnými klimatickými podmínkami pro provádění </w:t>
      </w:r>
      <w:r w:rsidR="00A54C68" w:rsidRPr="00D517AC">
        <w:rPr>
          <w:rFonts w:asciiTheme="minorHAnsi" w:hAnsiTheme="minorHAnsi" w:cstheme="minorHAnsi"/>
          <w:szCs w:val="24"/>
        </w:rPr>
        <w:t>Díla</w:t>
      </w:r>
      <w:r w:rsidRPr="00D517AC">
        <w:rPr>
          <w:rFonts w:asciiTheme="minorHAnsi" w:hAnsiTheme="minorHAnsi" w:cstheme="minorHAnsi"/>
          <w:szCs w:val="24"/>
        </w:rPr>
        <w:t>. V případě, že dojde k přerušení prací pro nepříznivé klimatické podmínky</w:t>
      </w:r>
      <w:r w:rsidR="00CE1542">
        <w:rPr>
          <w:rFonts w:asciiTheme="minorHAnsi" w:hAnsiTheme="minorHAnsi" w:cstheme="minorHAnsi"/>
          <w:szCs w:val="24"/>
        </w:rPr>
        <w:t>,</w:t>
      </w:r>
      <w:r w:rsidRPr="00D517AC">
        <w:rPr>
          <w:rFonts w:asciiTheme="minorHAnsi" w:hAnsiTheme="minorHAnsi" w:cstheme="minorHAnsi"/>
          <w:szCs w:val="24"/>
        </w:rPr>
        <w:t xml:space="preserve"> musí být tato skutečnost vždy písemně odsouhlasen</w:t>
      </w:r>
      <w:r w:rsidR="00BA5D61" w:rsidRPr="00D517AC">
        <w:rPr>
          <w:rFonts w:asciiTheme="minorHAnsi" w:hAnsiTheme="minorHAnsi" w:cstheme="minorHAnsi"/>
          <w:szCs w:val="24"/>
        </w:rPr>
        <w:t>a</w:t>
      </w:r>
      <w:r w:rsidRPr="00D517AC">
        <w:rPr>
          <w:rFonts w:asciiTheme="minorHAnsi" w:hAnsiTheme="minorHAnsi" w:cstheme="minorHAnsi"/>
          <w:szCs w:val="24"/>
        </w:rPr>
        <w:t xml:space="preserve"> oběma </w:t>
      </w:r>
      <w:r w:rsidR="00CE1542">
        <w:rPr>
          <w:rFonts w:asciiTheme="minorHAnsi" w:hAnsiTheme="minorHAnsi" w:cstheme="minorHAnsi"/>
          <w:szCs w:val="24"/>
        </w:rPr>
        <w:lastRenderedPageBreak/>
        <w:t>S</w:t>
      </w:r>
      <w:r w:rsidRPr="00D517AC">
        <w:rPr>
          <w:rFonts w:asciiTheme="minorHAnsi" w:hAnsiTheme="minorHAnsi" w:cstheme="minorHAnsi"/>
          <w:szCs w:val="24"/>
        </w:rPr>
        <w:t xml:space="preserve">mluvními stranami. Začátek, průběh a konec nepříznivých </w:t>
      </w:r>
      <w:r w:rsidR="00BA5D61" w:rsidRPr="00D517AC">
        <w:rPr>
          <w:rFonts w:asciiTheme="minorHAnsi" w:hAnsiTheme="minorHAnsi" w:cstheme="minorHAnsi"/>
          <w:szCs w:val="24"/>
        </w:rPr>
        <w:t xml:space="preserve">klimatických </w:t>
      </w:r>
      <w:r w:rsidRPr="00D517AC">
        <w:rPr>
          <w:rFonts w:asciiTheme="minorHAnsi" w:hAnsiTheme="minorHAnsi" w:cstheme="minorHAnsi"/>
          <w:szCs w:val="24"/>
        </w:rPr>
        <w:t xml:space="preserve">podmínek bude zaznamenán ve stavebním deníku. Termín dokončení </w:t>
      </w:r>
      <w:r w:rsidR="00BA5D61" w:rsidRPr="00D517AC">
        <w:rPr>
          <w:rFonts w:asciiTheme="minorHAnsi" w:hAnsiTheme="minorHAnsi" w:cstheme="minorHAnsi"/>
          <w:szCs w:val="24"/>
        </w:rPr>
        <w:t>a předání Díla</w:t>
      </w:r>
      <w:r w:rsidRPr="00D517AC">
        <w:rPr>
          <w:rFonts w:asciiTheme="minorHAnsi" w:hAnsiTheme="minorHAnsi" w:cstheme="minorHAnsi"/>
          <w:szCs w:val="24"/>
        </w:rPr>
        <w:t xml:space="preserve"> se posune o počet dnů, o které byl</w:t>
      </w:r>
      <w:r w:rsidR="00603A00" w:rsidRPr="00D517AC">
        <w:rPr>
          <w:rFonts w:asciiTheme="minorHAnsi" w:hAnsiTheme="minorHAnsi" w:cstheme="minorHAnsi"/>
          <w:szCs w:val="24"/>
        </w:rPr>
        <w:t xml:space="preserve">o </w:t>
      </w:r>
      <w:r w:rsidRPr="00D517AC">
        <w:rPr>
          <w:rFonts w:asciiTheme="minorHAnsi" w:hAnsiTheme="minorHAnsi" w:cstheme="minorHAnsi"/>
          <w:szCs w:val="24"/>
        </w:rPr>
        <w:t>přerušen</w:t>
      </w:r>
      <w:r w:rsidR="00603A00" w:rsidRPr="00D517AC">
        <w:rPr>
          <w:rFonts w:asciiTheme="minorHAnsi" w:hAnsiTheme="minorHAnsi" w:cstheme="minorHAnsi"/>
          <w:szCs w:val="24"/>
        </w:rPr>
        <w:t xml:space="preserve">o </w:t>
      </w:r>
      <w:r w:rsidR="005C4436" w:rsidRPr="00D517AC">
        <w:rPr>
          <w:rFonts w:asciiTheme="minorHAnsi" w:hAnsiTheme="minorHAnsi" w:cstheme="minorHAnsi"/>
          <w:szCs w:val="24"/>
        </w:rPr>
        <w:t>zhotovení</w:t>
      </w:r>
      <w:r w:rsidR="00603A00" w:rsidRPr="00D517AC">
        <w:rPr>
          <w:rFonts w:asciiTheme="minorHAnsi" w:hAnsiTheme="minorHAnsi" w:cstheme="minorHAnsi"/>
          <w:szCs w:val="24"/>
        </w:rPr>
        <w:t xml:space="preserve"> Díla</w:t>
      </w:r>
      <w:r w:rsidRPr="00D517AC">
        <w:rPr>
          <w:rFonts w:asciiTheme="minorHAnsi" w:hAnsiTheme="minorHAnsi" w:cstheme="minorHAnsi"/>
          <w:szCs w:val="24"/>
        </w:rPr>
        <w:t xml:space="preserve"> z důvodů nepříznivých klimatických podmínek.</w:t>
      </w:r>
    </w:p>
    <w:p w14:paraId="45D699AE" w14:textId="3760F21D" w:rsidR="003C1F88" w:rsidRDefault="003C1F88" w:rsidP="00BF487A">
      <w:pPr>
        <w:pStyle w:val="Zkladntext"/>
        <w:widowControl w:val="0"/>
        <w:snapToGrid w:val="0"/>
        <w:spacing w:after="60" w:line="288" w:lineRule="auto"/>
        <w:ind w:left="709"/>
        <w:rPr>
          <w:rFonts w:asciiTheme="minorHAnsi" w:hAnsiTheme="minorHAnsi" w:cstheme="minorHAnsi"/>
          <w:szCs w:val="24"/>
        </w:rPr>
      </w:pPr>
    </w:p>
    <w:p w14:paraId="4AA51BE4" w14:textId="4B21733B" w:rsidR="003C1F88" w:rsidRDefault="003C1F88" w:rsidP="003C1F88">
      <w:pPr>
        <w:pStyle w:val="Zkladntext"/>
        <w:widowControl w:val="0"/>
        <w:numPr>
          <w:ilvl w:val="1"/>
          <w:numId w:val="1"/>
        </w:numPr>
        <w:snapToGrid w:val="0"/>
        <w:spacing w:after="240" w:line="276" w:lineRule="auto"/>
        <w:ind w:left="709" w:hanging="709"/>
        <w:rPr>
          <w:rFonts w:asciiTheme="minorHAnsi" w:hAnsiTheme="minorHAnsi" w:cstheme="minorHAnsi"/>
          <w:szCs w:val="24"/>
        </w:rPr>
      </w:pPr>
      <w:r w:rsidRPr="00E353D1">
        <w:rPr>
          <w:rFonts w:asciiTheme="minorHAnsi" w:hAnsiTheme="minorHAnsi" w:cstheme="minorHAnsi"/>
          <w:szCs w:val="24"/>
        </w:rPr>
        <w:t xml:space="preserve">Zhotovitel je povinen </w:t>
      </w:r>
      <w:r>
        <w:rPr>
          <w:rFonts w:asciiTheme="minorHAnsi" w:hAnsiTheme="minorHAnsi" w:cstheme="minorHAnsi"/>
          <w:szCs w:val="24"/>
        </w:rPr>
        <w:t xml:space="preserve">provést </w:t>
      </w:r>
      <w:r w:rsidR="003E1F6E">
        <w:rPr>
          <w:rFonts w:asciiTheme="minorHAnsi" w:hAnsiTheme="minorHAnsi" w:cstheme="minorHAnsi"/>
          <w:szCs w:val="24"/>
        </w:rPr>
        <w:t>D</w:t>
      </w:r>
      <w:r>
        <w:rPr>
          <w:rFonts w:asciiTheme="minorHAnsi" w:hAnsiTheme="minorHAnsi" w:cstheme="minorHAnsi"/>
          <w:szCs w:val="24"/>
        </w:rPr>
        <w:t xml:space="preserve">ílo </w:t>
      </w:r>
      <w:r w:rsidRPr="00E353D1">
        <w:rPr>
          <w:rFonts w:asciiTheme="minorHAnsi" w:hAnsiTheme="minorHAnsi" w:cstheme="minorHAnsi"/>
          <w:szCs w:val="24"/>
        </w:rPr>
        <w:t>v termín</w:t>
      </w:r>
      <w:r>
        <w:rPr>
          <w:rFonts w:asciiTheme="minorHAnsi" w:hAnsiTheme="minorHAnsi" w:cstheme="minorHAnsi"/>
          <w:szCs w:val="24"/>
        </w:rPr>
        <w:t>ech</w:t>
      </w:r>
      <w:r w:rsidRPr="00E353D1">
        <w:rPr>
          <w:rFonts w:asciiTheme="minorHAnsi" w:hAnsiTheme="minorHAnsi" w:cstheme="minorHAnsi"/>
          <w:szCs w:val="24"/>
        </w:rPr>
        <w:t xml:space="preserve"> sjednan</w:t>
      </w:r>
      <w:r>
        <w:rPr>
          <w:rFonts w:asciiTheme="minorHAnsi" w:hAnsiTheme="minorHAnsi" w:cstheme="minorHAnsi"/>
          <w:szCs w:val="24"/>
        </w:rPr>
        <w:t xml:space="preserve">ých v odst. 4.2 této Smlouvy, přičemž je zároveň povinen dodržet termíny stanovené jím zpracovaným </w:t>
      </w:r>
      <w:r w:rsidR="003E1F6E">
        <w:rPr>
          <w:rFonts w:asciiTheme="minorHAnsi" w:hAnsiTheme="minorHAnsi" w:cstheme="minorHAnsi"/>
          <w:szCs w:val="24"/>
        </w:rPr>
        <w:t>z</w:t>
      </w:r>
      <w:r>
        <w:rPr>
          <w:rFonts w:asciiTheme="minorHAnsi" w:hAnsiTheme="minorHAnsi" w:cstheme="minorHAnsi"/>
          <w:szCs w:val="24"/>
        </w:rPr>
        <w:t xml:space="preserve">ávazným časovým harmonogramem (dále jen „Harmonogram“), který </w:t>
      </w:r>
      <w:proofErr w:type="gramStart"/>
      <w:r>
        <w:rPr>
          <w:rFonts w:asciiTheme="minorHAnsi" w:hAnsiTheme="minorHAnsi" w:cstheme="minorHAnsi"/>
          <w:szCs w:val="24"/>
        </w:rPr>
        <w:t>tvoří</w:t>
      </w:r>
      <w:proofErr w:type="gramEnd"/>
      <w:r>
        <w:rPr>
          <w:rFonts w:asciiTheme="minorHAnsi" w:hAnsiTheme="minorHAnsi" w:cstheme="minorHAnsi"/>
          <w:szCs w:val="24"/>
        </w:rPr>
        <w:t xml:space="preserve"> přílohu č. 2 Smlouvy, případně upraveným dle odst. 4.</w:t>
      </w:r>
      <w:r w:rsidR="001D370A">
        <w:rPr>
          <w:rFonts w:asciiTheme="minorHAnsi" w:hAnsiTheme="minorHAnsi" w:cstheme="minorHAnsi"/>
          <w:szCs w:val="24"/>
        </w:rPr>
        <w:t>7</w:t>
      </w:r>
      <w:r>
        <w:rPr>
          <w:rFonts w:asciiTheme="minorHAnsi" w:hAnsiTheme="minorHAnsi" w:cstheme="minorHAnsi"/>
          <w:szCs w:val="24"/>
        </w:rPr>
        <w:t xml:space="preserve"> </w:t>
      </w:r>
      <w:r w:rsidRPr="007C4B4B">
        <w:rPr>
          <w:rFonts w:asciiTheme="minorHAnsi" w:hAnsiTheme="minorHAnsi" w:cstheme="minorHAnsi"/>
          <w:szCs w:val="24"/>
        </w:rPr>
        <w:t>či odst. 4.</w:t>
      </w:r>
      <w:r w:rsidR="001D370A">
        <w:rPr>
          <w:rFonts w:asciiTheme="minorHAnsi" w:hAnsiTheme="minorHAnsi" w:cstheme="minorHAnsi"/>
          <w:szCs w:val="24"/>
        </w:rPr>
        <w:t>8</w:t>
      </w:r>
      <w:r w:rsidRPr="007C4B4B">
        <w:rPr>
          <w:rFonts w:asciiTheme="minorHAnsi" w:hAnsiTheme="minorHAnsi" w:cstheme="minorHAnsi"/>
          <w:szCs w:val="24"/>
        </w:rPr>
        <w:t xml:space="preserve"> tohoto</w:t>
      </w:r>
      <w:r>
        <w:rPr>
          <w:rFonts w:asciiTheme="minorHAnsi" w:hAnsiTheme="minorHAnsi" w:cstheme="minorHAnsi"/>
          <w:szCs w:val="24"/>
        </w:rPr>
        <w:t xml:space="preserve"> článku Smlouvy. H</w:t>
      </w:r>
      <w:r w:rsidRPr="00E353D1">
        <w:rPr>
          <w:rFonts w:asciiTheme="minorHAnsi" w:hAnsiTheme="minorHAnsi" w:cstheme="minorHAnsi"/>
          <w:szCs w:val="24"/>
        </w:rPr>
        <w:t xml:space="preserve">armonogram </w:t>
      </w:r>
      <w:r>
        <w:rPr>
          <w:rFonts w:asciiTheme="minorHAnsi" w:hAnsiTheme="minorHAnsi" w:cstheme="minorHAnsi"/>
          <w:szCs w:val="24"/>
        </w:rPr>
        <w:t xml:space="preserve">je </w:t>
      </w:r>
      <w:r w:rsidRPr="00E353D1">
        <w:rPr>
          <w:rFonts w:asciiTheme="minorHAnsi" w:hAnsiTheme="minorHAnsi" w:cstheme="minorHAnsi"/>
          <w:szCs w:val="24"/>
        </w:rPr>
        <w:t xml:space="preserve">zpracován </w:t>
      </w:r>
      <w:r>
        <w:rPr>
          <w:rFonts w:asciiTheme="minorHAnsi" w:hAnsiTheme="minorHAnsi" w:cstheme="minorHAnsi"/>
          <w:szCs w:val="24"/>
        </w:rPr>
        <w:t>po</w:t>
      </w:r>
      <w:r w:rsidRPr="00E353D1">
        <w:rPr>
          <w:rFonts w:asciiTheme="minorHAnsi" w:hAnsiTheme="minorHAnsi" w:cstheme="minorHAnsi"/>
          <w:szCs w:val="24"/>
        </w:rPr>
        <w:t xml:space="preserve"> kalendářních týdnech</w:t>
      </w:r>
      <w:r>
        <w:rPr>
          <w:rFonts w:asciiTheme="minorHAnsi" w:hAnsiTheme="minorHAnsi" w:cstheme="minorHAnsi"/>
          <w:szCs w:val="24"/>
        </w:rPr>
        <w:t xml:space="preserve"> a obsahuje Zhotovitelem </w:t>
      </w:r>
      <w:r w:rsidRPr="00E353D1">
        <w:rPr>
          <w:rFonts w:asciiTheme="minorHAnsi" w:hAnsiTheme="minorHAnsi" w:cstheme="minorHAnsi"/>
          <w:szCs w:val="24"/>
        </w:rPr>
        <w:t xml:space="preserve">plánované </w:t>
      </w:r>
      <w:r>
        <w:rPr>
          <w:rFonts w:asciiTheme="minorHAnsi" w:hAnsiTheme="minorHAnsi" w:cstheme="minorHAnsi"/>
          <w:szCs w:val="24"/>
        </w:rPr>
        <w:t xml:space="preserve">a konkrétním datem uvedené </w:t>
      </w:r>
      <w:r w:rsidRPr="00E353D1">
        <w:rPr>
          <w:rFonts w:asciiTheme="minorHAnsi" w:hAnsiTheme="minorHAnsi" w:cstheme="minorHAnsi"/>
          <w:szCs w:val="24"/>
        </w:rPr>
        <w:t xml:space="preserve">termíny </w:t>
      </w:r>
      <w:r>
        <w:rPr>
          <w:rFonts w:asciiTheme="minorHAnsi" w:hAnsiTheme="minorHAnsi" w:cstheme="minorHAnsi"/>
          <w:szCs w:val="24"/>
        </w:rPr>
        <w:t>těchto</w:t>
      </w:r>
      <w:r w:rsidRPr="00E353D1">
        <w:rPr>
          <w:rFonts w:asciiTheme="minorHAnsi" w:hAnsiTheme="minorHAnsi" w:cstheme="minorHAnsi"/>
          <w:szCs w:val="24"/>
        </w:rPr>
        <w:t xml:space="preserve"> základních uzlových bodů </w:t>
      </w:r>
      <w:r>
        <w:rPr>
          <w:rFonts w:asciiTheme="minorHAnsi" w:hAnsiTheme="minorHAnsi" w:cstheme="minorHAnsi"/>
          <w:szCs w:val="24"/>
        </w:rPr>
        <w:t>provádění Díla</w:t>
      </w:r>
      <w:r w:rsidRPr="00E353D1">
        <w:rPr>
          <w:rFonts w:asciiTheme="minorHAnsi" w:hAnsiTheme="minorHAnsi" w:cstheme="minorHAnsi"/>
          <w:szCs w:val="24"/>
        </w:rPr>
        <w:t>:</w:t>
      </w:r>
    </w:p>
    <w:p w14:paraId="1836B084" w14:textId="77777777" w:rsidR="008A0065" w:rsidRPr="008A1342" w:rsidRDefault="008A0065" w:rsidP="008A0065">
      <w:pPr>
        <w:pStyle w:val="Zkladntext"/>
        <w:widowControl w:val="0"/>
        <w:snapToGrid w:val="0"/>
        <w:ind w:left="708"/>
        <w:rPr>
          <w:rFonts w:asciiTheme="minorHAnsi" w:hAnsiTheme="minorHAnsi" w:cstheme="minorHAnsi"/>
          <w:szCs w:val="24"/>
        </w:rPr>
      </w:pPr>
      <w:r w:rsidRPr="008A1342">
        <w:rPr>
          <w:rFonts w:asciiTheme="minorHAnsi" w:hAnsiTheme="minorHAnsi" w:cstheme="minorHAnsi"/>
          <w:szCs w:val="24"/>
        </w:rPr>
        <w:t>a)</w:t>
      </w:r>
      <w:r w:rsidRPr="008A1342">
        <w:rPr>
          <w:rFonts w:asciiTheme="minorHAnsi" w:hAnsiTheme="minorHAnsi" w:cstheme="minorHAnsi"/>
          <w:szCs w:val="24"/>
        </w:rPr>
        <w:tab/>
        <w:t>Zahájení dodávky a montáže svítidel,</w:t>
      </w:r>
    </w:p>
    <w:p w14:paraId="051E7566" w14:textId="77777777" w:rsidR="008A0065" w:rsidRPr="008A1342" w:rsidRDefault="008A0065" w:rsidP="008A0065">
      <w:pPr>
        <w:pStyle w:val="Zkladntext"/>
        <w:widowControl w:val="0"/>
        <w:snapToGrid w:val="0"/>
        <w:ind w:left="708"/>
        <w:rPr>
          <w:rFonts w:asciiTheme="minorHAnsi" w:hAnsiTheme="minorHAnsi" w:cstheme="minorHAnsi"/>
          <w:szCs w:val="24"/>
        </w:rPr>
      </w:pPr>
      <w:r w:rsidRPr="008A1342">
        <w:rPr>
          <w:rFonts w:asciiTheme="minorHAnsi" w:hAnsiTheme="minorHAnsi" w:cstheme="minorHAnsi"/>
          <w:szCs w:val="24"/>
        </w:rPr>
        <w:t>b)</w:t>
      </w:r>
      <w:r w:rsidRPr="008A1342">
        <w:rPr>
          <w:rFonts w:asciiTheme="minorHAnsi" w:hAnsiTheme="minorHAnsi" w:cstheme="minorHAnsi"/>
          <w:szCs w:val="24"/>
        </w:rPr>
        <w:tab/>
        <w:t>Dokončení montáže svítidel,</w:t>
      </w:r>
    </w:p>
    <w:p w14:paraId="7C8A7B6E" w14:textId="30E3448E" w:rsidR="008A0065" w:rsidRPr="008A1342" w:rsidRDefault="008A0065" w:rsidP="008A0065">
      <w:pPr>
        <w:pStyle w:val="Zkladntext"/>
        <w:widowControl w:val="0"/>
        <w:snapToGrid w:val="0"/>
        <w:ind w:left="708"/>
        <w:rPr>
          <w:rFonts w:asciiTheme="minorHAnsi" w:hAnsiTheme="minorHAnsi" w:cstheme="minorHAnsi"/>
          <w:szCs w:val="24"/>
        </w:rPr>
      </w:pPr>
      <w:r w:rsidRPr="008A1342">
        <w:rPr>
          <w:rFonts w:asciiTheme="minorHAnsi" w:hAnsiTheme="minorHAnsi" w:cstheme="minorHAnsi"/>
          <w:szCs w:val="24"/>
        </w:rPr>
        <w:t>c)</w:t>
      </w:r>
      <w:r w:rsidRPr="008A1342">
        <w:rPr>
          <w:rFonts w:asciiTheme="minorHAnsi" w:hAnsiTheme="minorHAnsi" w:cstheme="minorHAnsi"/>
          <w:szCs w:val="24"/>
        </w:rPr>
        <w:tab/>
        <w:t>Zahájení výměny a montáže rozvaděčů veřejného osvětlení,</w:t>
      </w:r>
    </w:p>
    <w:p w14:paraId="67AE1FB2" w14:textId="77777777" w:rsidR="008A0065" w:rsidRPr="008A1342" w:rsidRDefault="008A0065" w:rsidP="008A0065">
      <w:pPr>
        <w:pStyle w:val="Zkladntext"/>
        <w:widowControl w:val="0"/>
        <w:snapToGrid w:val="0"/>
        <w:ind w:left="708"/>
        <w:rPr>
          <w:rFonts w:asciiTheme="minorHAnsi" w:hAnsiTheme="minorHAnsi" w:cstheme="minorHAnsi"/>
          <w:szCs w:val="24"/>
        </w:rPr>
      </w:pPr>
      <w:r w:rsidRPr="008A1342">
        <w:rPr>
          <w:rFonts w:asciiTheme="minorHAnsi" w:hAnsiTheme="minorHAnsi" w:cstheme="minorHAnsi"/>
          <w:szCs w:val="24"/>
        </w:rPr>
        <w:t>d)</w:t>
      </w:r>
      <w:r w:rsidRPr="008A1342">
        <w:rPr>
          <w:rFonts w:asciiTheme="minorHAnsi" w:hAnsiTheme="minorHAnsi" w:cstheme="minorHAnsi"/>
          <w:szCs w:val="24"/>
        </w:rPr>
        <w:tab/>
        <w:t xml:space="preserve">Zprovoznění nově instalovaných rozvaděčů veřejného osvětlení, </w:t>
      </w:r>
    </w:p>
    <w:p w14:paraId="1E02EFDE" w14:textId="65ACB2D2" w:rsidR="008A0065" w:rsidRPr="008A1342" w:rsidRDefault="00215345" w:rsidP="008A0065">
      <w:pPr>
        <w:pStyle w:val="Zkladntext"/>
        <w:widowControl w:val="0"/>
        <w:snapToGrid w:val="0"/>
        <w:ind w:left="708"/>
        <w:rPr>
          <w:rFonts w:asciiTheme="minorHAnsi" w:hAnsiTheme="minorHAnsi" w:cstheme="minorHAnsi"/>
          <w:szCs w:val="24"/>
        </w:rPr>
      </w:pPr>
      <w:r>
        <w:rPr>
          <w:rFonts w:asciiTheme="minorHAnsi" w:hAnsiTheme="minorHAnsi" w:cstheme="minorHAnsi"/>
          <w:szCs w:val="24"/>
        </w:rPr>
        <w:t>e</w:t>
      </w:r>
      <w:r w:rsidR="008A0065" w:rsidRPr="008A1342">
        <w:rPr>
          <w:rFonts w:asciiTheme="minorHAnsi" w:hAnsiTheme="minorHAnsi" w:cstheme="minorHAnsi"/>
          <w:szCs w:val="24"/>
        </w:rPr>
        <w:t>)</w:t>
      </w:r>
      <w:r w:rsidR="008A0065" w:rsidRPr="008A1342">
        <w:rPr>
          <w:rFonts w:asciiTheme="minorHAnsi" w:hAnsiTheme="minorHAnsi" w:cstheme="minorHAnsi"/>
          <w:szCs w:val="24"/>
        </w:rPr>
        <w:tab/>
        <w:t>Dokončení výchozí revize,</w:t>
      </w:r>
    </w:p>
    <w:p w14:paraId="4EA46B73" w14:textId="31AF6046" w:rsidR="0004565B" w:rsidRDefault="00215345" w:rsidP="008A0065">
      <w:pPr>
        <w:pStyle w:val="Zkladntext"/>
        <w:widowControl w:val="0"/>
        <w:snapToGrid w:val="0"/>
        <w:spacing w:line="240" w:lineRule="auto"/>
        <w:ind w:left="708"/>
        <w:rPr>
          <w:rFonts w:asciiTheme="minorHAnsi" w:hAnsiTheme="minorHAnsi" w:cstheme="minorHAnsi"/>
          <w:szCs w:val="24"/>
        </w:rPr>
      </w:pPr>
      <w:r>
        <w:rPr>
          <w:rFonts w:asciiTheme="minorHAnsi" w:hAnsiTheme="minorHAnsi" w:cstheme="minorHAnsi"/>
          <w:szCs w:val="24"/>
        </w:rPr>
        <w:t>f</w:t>
      </w:r>
      <w:r w:rsidR="008A0065" w:rsidRPr="008A1342">
        <w:rPr>
          <w:rFonts w:asciiTheme="minorHAnsi" w:hAnsiTheme="minorHAnsi" w:cstheme="minorHAnsi"/>
          <w:szCs w:val="24"/>
        </w:rPr>
        <w:t>)</w:t>
      </w:r>
      <w:r w:rsidR="008A0065" w:rsidRPr="008A1342">
        <w:rPr>
          <w:rFonts w:asciiTheme="minorHAnsi" w:hAnsiTheme="minorHAnsi" w:cstheme="minorHAnsi"/>
          <w:szCs w:val="24"/>
        </w:rPr>
        <w:tab/>
        <w:t>Předání Objednateli do užívání.</w:t>
      </w:r>
    </w:p>
    <w:p w14:paraId="00076526" w14:textId="77777777" w:rsidR="008A0065" w:rsidRPr="0004565B" w:rsidRDefault="008A0065" w:rsidP="008A0065">
      <w:pPr>
        <w:pStyle w:val="Zkladntext"/>
        <w:widowControl w:val="0"/>
        <w:snapToGrid w:val="0"/>
        <w:spacing w:line="240" w:lineRule="auto"/>
        <w:ind w:left="708"/>
        <w:rPr>
          <w:rFonts w:asciiTheme="minorHAnsi" w:hAnsiTheme="minorHAnsi" w:cstheme="minorHAnsi"/>
          <w:szCs w:val="24"/>
        </w:rPr>
      </w:pPr>
    </w:p>
    <w:p w14:paraId="6425EA4D" w14:textId="6BAF02D5" w:rsidR="003C1F88" w:rsidRPr="00A22B29" w:rsidRDefault="003C1F88" w:rsidP="003C1F88">
      <w:pPr>
        <w:pStyle w:val="Zkladntext"/>
        <w:widowControl w:val="0"/>
        <w:numPr>
          <w:ilvl w:val="1"/>
          <w:numId w:val="1"/>
        </w:numPr>
        <w:snapToGrid w:val="0"/>
        <w:spacing w:after="240" w:line="276" w:lineRule="auto"/>
        <w:ind w:left="709"/>
        <w:rPr>
          <w:rFonts w:asciiTheme="minorHAnsi" w:hAnsiTheme="minorHAnsi" w:cstheme="minorHAnsi"/>
          <w:szCs w:val="24"/>
        </w:rPr>
      </w:pPr>
      <w:r w:rsidRPr="00DD54A8">
        <w:rPr>
          <w:rFonts w:asciiTheme="minorHAnsi" w:hAnsiTheme="minorHAnsi" w:cstheme="minorHAnsi"/>
          <w:szCs w:val="24"/>
        </w:rPr>
        <w:t xml:space="preserve">Zhotovitel je povinen před zahájením realizace Díla projednat </w:t>
      </w:r>
      <w:r w:rsidRPr="00A22B29">
        <w:rPr>
          <w:rFonts w:asciiTheme="minorHAnsi" w:hAnsiTheme="minorHAnsi" w:cstheme="minorHAnsi"/>
          <w:szCs w:val="24"/>
        </w:rPr>
        <w:t>H</w:t>
      </w:r>
      <w:r w:rsidRPr="00DD54A8">
        <w:rPr>
          <w:rFonts w:asciiTheme="minorHAnsi" w:hAnsiTheme="minorHAnsi" w:cstheme="minorHAnsi"/>
          <w:szCs w:val="24"/>
        </w:rPr>
        <w:t>armonogram se zástupc</w:t>
      </w:r>
      <w:r w:rsidRPr="00A22B29">
        <w:rPr>
          <w:rFonts w:asciiTheme="minorHAnsi" w:hAnsiTheme="minorHAnsi" w:cstheme="minorHAnsi"/>
          <w:szCs w:val="24"/>
        </w:rPr>
        <w:t>em</w:t>
      </w:r>
      <w:r w:rsidRPr="00DD54A8">
        <w:rPr>
          <w:rFonts w:asciiTheme="minorHAnsi" w:hAnsiTheme="minorHAnsi" w:cstheme="minorHAnsi"/>
          <w:szCs w:val="24"/>
        </w:rPr>
        <w:t xml:space="preserve"> Objednatele a v případě </w:t>
      </w:r>
      <w:r w:rsidRPr="00A22B29">
        <w:rPr>
          <w:rFonts w:asciiTheme="minorHAnsi" w:hAnsiTheme="minorHAnsi" w:cstheme="minorHAnsi"/>
          <w:szCs w:val="24"/>
        </w:rPr>
        <w:t xml:space="preserve">jeho </w:t>
      </w:r>
      <w:r w:rsidRPr="00DD54A8">
        <w:rPr>
          <w:rFonts w:asciiTheme="minorHAnsi" w:hAnsiTheme="minorHAnsi" w:cstheme="minorHAnsi"/>
          <w:szCs w:val="24"/>
        </w:rPr>
        <w:t xml:space="preserve">požadavku upravit </w:t>
      </w:r>
      <w:r w:rsidRPr="00A22B29">
        <w:rPr>
          <w:rFonts w:asciiTheme="minorHAnsi" w:hAnsiTheme="minorHAnsi" w:cstheme="minorHAnsi"/>
          <w:szCs w:val="24"/>
        </w:rPr>
        <w:t>H</w:t>
      </w:r>
      <w:r w:rsidRPr="00DD54A8">
        <w:rPr>
          <w:rFonts w:asciiTheme="minorHAnsi" w:hAnsiTheme="minorHAnsi" w:cstheme="minorHAnsi"/>
          <w:szCs w:val="24"/>
        </w:rPr>
        <w:t xml:space="preserve">armonogram prací tak, aby bylo při zachování Zhotovitelem navržených technologických postupů umožněno zajistit pracovní úkoly Objednatele jakožto provozovatele veřejného osvětlení. Takto sjednávané změny </w:t>
      </w:r>
      <w:r w:rsidRPr="00A22B29">
        <w:rPr>
          <w:rFonts w:asciiTheme="minorHAnsi" w:hAnsiTheme="minorHAnsi" w:cstheme="minorHAnsi"/>
          <w:szCs w:val="24"/>
        </w:rPr>
        <w:t>H</w:t>
      </w:r>
      <w:r w:rsidRPr="00DD54A8">
        <w:rPr>
          <w:rFonts w:asciiTheme="minorHAnsi" w:hAnsiTheme="minorHAnsi" w:cstheme="minorHAnsi"/>
          <w:szCs w:val="24"/>
        </w:rPr>
        <w:t>armonogramu nesmí mít dopad na termín</w:t>
      </w:r>
      <w:r w:rsidRPr="00A22B29">
        <w:rPr>
          <w:rFonts w:asciiTheme="minorHAnsi" w:hAnsiTheme="minorHAnsi" w:cstheme="minorHAnsi"/>
          <w:szCs w:val="24"/>
        </w:rPr>
        <w:t>y</w:t>
      </w:r>
      <w:r w:rsidRPr="00DD54A8">
        <w:rPr>
          <w:rFonts w:asciiTheme="minorHAnsi" w:hAnsiTheme="minorHAnsi" w:cstheme="minorHAnsi"/>
          <w:szCs w:val="24"/>
        </w:rPr>
        <w:t xml:space="preserve"> </w:t>
      </w:r>
      <w:r w:rsidRPr="00A22B29">
        <w:rPr>
          <w:rFonts w:asciiTheme="minorHAnsi" w:hAnsiTheme="minorHAnsi" w:cstheme="minorHAnsi"/>
          <w:szCs w:val="24"/>
        </w:rPr>
        <w:t xml:space="preserve">provedení </w:t>
      </w:r>
      <w:r w:rsidR="00BE3567">
        <w:rPr>
          <w:rFonts w:asciiTheme="minorHAnsi" w:hAnsiTheme="minorHAnsi" w:cstheme="minorHAnsi"/>
          <w:szCs w:val="24"/>
        </w:rPr>
        <w:t>D</w:t>
      </w:r>
      <w:r w:rsidRPr="00DD54A8">
        <w:rPr>
          <w:rFonts w:asciiTheme="minorHAnsi" w:hAnsiTheme="minorHAnsi" w:cstheme="minorHAnsi"/>
          <w:szCs w:val="24"/>
        </w:rPr>
        <w:t>íla sjednan</w:t>
      </w:r>
      <w:r w:rsidRPr="00A22B29">
        <w:rPr>
          <w:rFonts w:asciiTheme="minorHAnsi" w:hAnsiTheme="minorHAnsi" w:cstheme="minorHAnsi"/>
          <w:szCs w:val="24"/>
        </w:rPr>
        <w:t>é</w:t>
      </w:r>
      <w:r w:rsidRPr="00DD54A8">
        <w:rPr>
          <w:rFonts w:asciiTheme="minorHAnsi" w:hAnsiTheme="minorHAnsi" w:cstheme="minorHAnsi"/>
          <w:szCs w:val="24"/>
        </w:rPr>
        <w:t xml:space="preserve"> v odst. 4.2, resp. upraven</w:t>
      </w:r>
      <w:r w:rsidRPr="00A22B29">
        <w:rPr>
          <w:rFonts w:asciiTheme="minorHAnsi" w:hAnsiTheme="minorHAnsi" w:cstheme="minorHAnsi"/>
          <w:szCs w:val="24"/>
        </w:rPr>
        <w:t>é</w:t>
      </w:r>
      <w:r w:rsidRPr="00DD54A8">
        <w:rPr>
          <w:rFonts w:asciiTheme="minorHAnsi" w:hAnsiTheme="minorHAnsi" w:cstheme="minorHAnsi"/>
          <w:szCs w:val="24"/>
        </w:rPr>
        <w:t xml:space="preserve"> dle odst. 4.3 tohot</w:t>
      </w:r>
      <w:r w:rsidRPr="00A22B29">
        <w:rPr>
          <w:rFonts w:asciiTheme="minorHAnsi" w:hAnsiTheme="minorHAnsi" w:cstheme="minorHAnsi"/>
          <w:szCs w:val="24"/>
        </w:rPr>
        <w:t>o</w:t>
      </w:r>
      <w:r w:rsidRPr="00DD54A8">
        <w:rPr>
          <w:rFonts w:asciiTheme="minorHAnsi" w:hAnsiTheme="minorHAnsi" w:cstheme="minorHAnsi"/>
          <w:szCs w:val="24"/>
        </w:rPr>
        <w:t xml:space="preserve"> článku </w:t>
      </w:r>
      <w:r w:rsidRPr="00A22B29">
        <w:rPr>
          <w:rFonts w:asciiTheme="minorHAnsi" w:hAnsiTheme="minorHAnsi" w:cstheme="minorHAnsi"/>
          <w:szCs w:val="24"/>
        </w:rPr>
        <w:t>S</w:t>
      </w:r>
      <w:r w:rsidRPr="00DD54A8">
        <w:rPr>
          <w:rFonts w:asciiTheme="minorHAnsi" w:hAnsiTheme="minorHAnsi" w:cstheme="minorHAnsi"/>
          <w:szCs w:val="24"/>
        </w:rPr>
        <w:t xml:space="preserve">mlouvy. </w:t>
      </w:r>
      <w:r w:rsidRPr="00A22B29">
        <w:rPr>
          <w:rFonts w:asciiTheme="minorHAnsi" w:hAnsiTheme="minorHAnsi" w:cstheme="minorHAnsi"/>
          <w:szCs w:val="24"/>
        </w:rPr>
        <w:t xml:space="preserve">Případné takto sjednané změny Harmonogramu budou zaznamenány </w:t>
      </w:r>
      <w:r w:rsidR="00EC69A9" w:rsidRPr="008C2802">
        <w:rPr>
          <w:rFonts w:asciiTheme="minorHAnsi" w:hAnsiTheme="minorHAnsi" w:cstheme="minorHAnsi"/>
          <w:szCs w:val="24"/>
        </w:rPr>
        <w:t xml:space="preserve">ve stavebním deníku </w:t>
      </w:r>
      <w:r w:rsidRPr="00A22B29">
        <w:rPr>
          <w:rFonts w:asciiTheme="minorHAnsi" w:hAnsiTheme="minorHAnsi" w:cstheme="minorHAnsi"/>
          <w:szCs w:val="24"/>
        </w:rPr>
        <w:t>podepsaném zástupci Smluvních stran pro plnění Smlouvy a nebudou sjednávány dodatkem ke Smlouvě.</w:t>
      </w:r>
    </w:p>
    <w:p w14:paraId="20C340B0" w14:textId="33047AA4" w:rsidR="0037025D" w:rsidRPr="00337479" w:rsidRDefault="003C1F88" w:rsidP="00BD26B3">
      <w:pPr>
        <w:pStyle w:val="Zkladntext"/>
        <w:widowControl w:val="0"/>
        <w:numPr>
          <w:ilvl w:val="1"/>
          <w:numId w:val="1"/>
        </w:numPr>
        <w:snapToGrid w:val="0"/>
        <w:spacing w:before="240" w:after="60" w:line="288" w:lineRule="auto"/>
        <w:ind w:left="709" w:hanging="709"/>
        <w:rPr>
          <w:rFonts w:asciiTheme="minorHAnsi" w:hAnsiTheme="minorHAnsi" w:cstheme="minorHAnsi"/>
          <w:szCs w:val="24"/>
        </w:rPr>
      </w:pPr>
      <w:r w:rsidRPr="00337479">
        <w:rPr>
          <w:rFonts w:asciiTheme="minorHAnsi" w:hAnsiTheme="minorHAnsi" w:cstheme="minorHAnsi"/>
          <w:szCs w:val="24"/>
        </w:rPr>
        <w:t>Dílčí termíny uvedené v Harmonogramu se prodlužují z důvodů uvedených v odst. 4.4 tohoto článku Smlouvy, a to vždy o stejný počet dnů, o jaký se z těchto důvodů posunuje termín dokončení a předání Díla.</w:t>
      </w:r>
    </w:p>
    <w:p w14:paraId="0FE50599" w14:textId="38121072" w:rsidR="001D370A" w:rsidRDefault="001D370A" w:rsidP="007903E3">
      <w:pPr>
        <w:numPr>
          <w:ilvl w:val="0"/>
          <w:numId w:val="1"/>
        </w:numPr>
        <w:tabs>
          <w:tab w:val="clear" w:pos="360"/>
          <w:tab w:val="num" w:pos="709"/>
        </w:tabs>
        <w:spacing w:before="240" w:line="276" w:lineRule="auto"/>
        <w:ind w:left="709" w:hanging="709"/>
        <w:jc w:val="both"/>
        <w:rPr>
          <w:rFonts w:asciiTheme="minorHAnsi" w:hAnsiTheme="minorHAnsi" w:cstheme="minorHAnsi"/>
          <w:b/>
          <w:bCs/>
          <w:color w:val="2E74B5"/>
          <w:sz w:val="24"/>
          <w:szCs w:val="24"/>
        </w:rPr>
      </w:pPr>
      <w:r>
        <w:rPr>
          <w:rFonts w:asciiTheme="minorHAnsi" w:hAnsiTheme="minorHAnsi" w:cstheme="minorHAnsi"/>
          <w:b/>
          <w:bCs/>
          <w:color w:val="2E74B5"/>
          <w:sz w:val="24"/>
          <w:szCs w:val="24"/>
        </w:rPr>
        <w:t>POSTUP PROVÁDĚNÍ DÍLA, PŘEDČASNÉ UŽÍVÁNÍ DÍLA</w:t>
      </w:r>
    </w:p>
    <w:p w14:paraId="280DBBF5" w14:textId="77777777" w:rsidR="005B7301" w:rsidRPr="00826CAC" w:rsidRDefault="005B7301" w:rsidP="005B7301">
      <w:pPr>
        <w:spacing w:before="240" w:line="276" w:lineRule="auto"/>
        <w:ind w:left="709"/>
        <w:jc w:val="both"/>
        <w:rPr>
          <w:rFonts w:asciiTheme="minorHAnsi" w:hAnsiTheme="minorHAnsi" w:cstheme="minorHAnsi"/>
          <w:b/>
          <w:bCs/>
          <w:color w:val="2E74B5"/>
          <w:sz w:val="2"/>
          <w:szCs w:val="2"/>
        </w:rPr>
      </w:pPr>
    </w:p>
    <w:p w14:paraId="70441C4C" w14:textId="5E326BD2" w:rsidR="00FA2D71" w:rsidRDefault="001D370A" w:rsidP="001D370A">
      <w:pPr>
        <w:pStyle w:val="Zkladntext"/>
        <w:widowControl w:val="0"/>
        <w:numPr>
          <w:ilvl w:val="1"/>
          <w:numId w:val="1"/>
        </w:numPr>
        <w:tabs>
          <w:tab w:val="clear" w:pos="720"/>
        </w:tabs>
        <w:snapToGrid w:val="0"/>
        <w:spacing w:after="240" w:line="276" w:lineRule="auto"/>
        <w:ind w:left="709"/>
        <w:rPr>
          <w:rFonts w:asciiTheme="minorHAnsi" w:hAnsiTheme="minorHAnsi" w:cstheme="minorHAnsi"/>
          <w:szCs w:val="24"/>
        </w:rPr>
      </w:pPr>
      <w:r w:rsidRPr="00DD54A8">
        <w:rPr>
          <w:rFonts w:asciiTheme="minorHAnsi" w:hAnsiTheme="minorHAnsi" w:cstheme="minorHAnsi"/>
          <w:szCs w:val="24"/>
        </w:rPr>
        <w:t>Dílo musí být prováděno tak, aby všechna v rámci jednoho dne demontov</w:t>
      </w:r>
      <w:r w:rsidRPr="00A22B29">
        <w:rPr>
          <w:rFonts w:asciiTheme="minorHAnsi" w:hAnsiTheme="minorHAnsi" w:cstheme="minorHAnsi"/>
          <w:szCs w:val="24"/>
        </w:rPr>
        <w:t>a</w:t>
      </w:r>
      <w:r w:rsidRPr="00DD54A8">
        <w:rPr>
          <w:rFonts w:asciiTheme="minorHAnsi" w:hAnsiTheme="minorHAnsi" w:cstheme="minorHAnsi"/>
          <w:szCs w:val="24"/>
        </w:rPr>
        <w:t>n</w:t>
      </w:r>
      <w:r w:rsidRPr="00A22B29">
        <w:rPr>
          <w:rFonts w:asciiTheme="minorHAnsi" w:hAnsiTheme="minorHAnsi" w:cstheme="minorHAnsi"/>
          <w:szCs w:val="24"/>
        </w:rPr>
        <w:t>á</w:t>
      </w:r>
      <w:r w:rsidRPr="00DD54A8">
        <w:rPr>
          <w:rFonts w:asciiTheme="minorHAnsi" w:hAnsiTheme="minorHAnsi" w:cstheme="minorHAnsi"/>
          <w:szCs w:val="24"/>
        </w:rPr>
        <w:t xml:space="preserve"> svítidla byla téhož dne nahrazena svítidly novými,</w:t>
      </w:r>
      <w:r w:rsidR="00B96590">
        <w:rPr>
          <w:rFonts w:asciiTheme="minorHAnsi" w:hAnsiTheme="minorHAnsi" w:cstheme="minorHAnsi"/>
          <w:szCs w:val="24"/>
        </w:rPr>
        <w:t xml:space="preserve"> </w:t>
      </w:r>
      <w:r w:rsidRPr="00DD54A8">
        <w:rPr>
          <w:rFonts w:asciiTheme="minorHAnsi" w:hAnsiTheme="minorHAnsi" w:cstheme="minorHAnsi"/>
          <w:szCs w:val="24"/>
        </w:rPr>
        <w:t xml:space="preserve">která musí být téhož dne </w:t>
      </w:r>
      <w:r w:rsidRPr="00A22B29">
        <w:rPr>
          <w:rFonts w:asciiTheme="minorHAnsi" w:hAnsiTheme="minorHAnsi" w:cstheme="minorHAnsi"/>
          <w:szCs w:val="24"/>
        </w:rPr>
        <w:t>Zhotovitelem řádně zprovozněna</w:t>
      </w:r>
      <w:r w:rsidR="00B96590">
        <w:rPr>
          <w:rFonts w:asciiTheme="minorHAnsi" w:hAnsiTheme="minorHAnsi" w:cstheme="minorHAnsi"/>
          <w:szCs w:val="24"/>
        </w:rPr>
        <w:t>.</w:t>
      </w:r>
    </w:p>
    <w:p w14:paraId="6D688E9E" w14:textId="2C7BAC03" w:rsidR="001D370A" w:rsidRPr="007D0DA1" w:rsidRDefault="001D370A" w:rsidP="00B75DA1">
      <w:pPr>
        <w:pStyle w:val="Zkladntext"/>
        <w:widowControl w:val="0"/>
        <w:snapToGrid w:val="0"/>
        <w:spacing w:after="240" w:line="276" w:lineRule="auto"/>
        <w:ind w:left="709"/>
        <w:rPr>
          <w:rFonts w:asciiTheme="minorHAnsi" w:hAnsiTheme="minorHAnsi" w:cstheme="minorHAnsi"/>
          <w:szCs w:val="24"/>
        </w:rPr>
      </w:pPr>
      <w:r w:rsidRPr="00CE1542">
        <w:rPr>
          <w:rFonts w:asciiTheme="minorHAnsi" w:hAnsiTheme="minorHAnsi" w:cstheme="minorHAnsi"/>
          <w:szCs w:val="24"/>
        </w:rPr>
        <w:t>Smluvní strany se dohodly, že Objednatel je oprávněn užívat veškeré Zhotovitelem již dokončené části Díla (jednotlivá vyměněná svítidla a další části Díla) již před předáním Díla</w:t>
      </w:r>
      <w:r w:rsidR="00CE1542">
        <w:rPr>
          <w:rFonts w:asciiTheme="minorHAnsi" w:hAnsiTheme="minorHAnsi" w:cstheme="minorHAnsi"/>
          <w:szCs w:val="24"/>
        </w:rPr>
        <w:t xml:space="preserve"> </w:t>
      </w:r>
      <w:r w:rsidRPr="00243374">
        <w:rPr>
          <w:rFonts w:asciiTheme="minorHAnsi" w:hAnsiTheme="minorHAnsi" w:cstheme="minorHAnsi"/>
          <w:szCs w:val="24"/>
        </w:rPr>
        <w:t xml:space="preserve">dle čl. 9 Smlouvy. </w:t>
      </w:r>
    </w:p>
    <w:p w14:paraId="269F3725" w14:textId="57AA9CF4" w:rsidR="0012666D" w:rsidRPr="00337479" w:rsidRDefault="001D370A" w:rsidP="003F6127">
      <w:pPr>
        <w:pStyle w:val="Zkladntext"/>
        <w:widowControl w:val="0"/>
        <w:numPr>
          <w:ilvl w:val="1"/>
          <w:numId w:val="1"/>
        </w:numPr>
        <w:tabs>
          <w:tab w:val="clear" w:pos="720"/>
        </w:tabs>
        <w:snapToGrid w:val="0"/>
        <w:spacing w:after="240" w:line="276" w:lineRule="auto"/>
        <w:ind w:left="709"/>
        <w:rPr>
          <w:rFonts w:asciiTheme="minorHAnsi" w:hAnsiTheme="minorHAnsi" w:cstheme="minorHAnsi"/>
          <w:szCs w:val="24"/>
        </w:rPr>
      </w:pPr>
      <w:r w:rsidRPr="00337479">
        <w:rPr>
          <w:rFonts w:asciiTheme="minorHAnsi" w:hAnsiTheme="minorHAnsi" w:cstheme="minorHAnsi"/>
          <w:szCs w:val="24"/>
        </w:rPr>
        <w:t xml:space="preserve">Projeví-li se při jejím předčasném užívání na příslušné části Díla jakékoliv vady, oznámí je </w:t>
      </w:r>
      <w:r w:rsidRPr="00337479">
        <w:rPr>
          <w:rFonts w:asciiTheme="minorHAnsi" w:hAnsiTheme="minorHAnsi" w:cstheme="minorHAnsi"/>
          <w:szCs w:val="24"/>
        </w:rPr>
        <w:lastRenderedPageBreak/>
        <w:t xml:space="preserve">Objednatel písemně Zhotoviteli a Zhotovitel tyto vady </w:t>
      </w:r>
      <w:r w:rsidR="00A45513" w:rsidRPr="00337479">
        <w:rPr>
          <w:rFonts w:asciiTheme="minorHAnsi" w:hAnsiTheme="minorHAnsi" w:cstheme="minorHAnsi"/>
          <w:szCs w:val="24"/>
        </w:rPr>
        <w:t xml:space="preserve">bezúplatně </w:t>
      </w:r>
      <w:r w:rsidRPr="00337479">
        <w:rPr>
          <w:rFonts w:asciiTheme="minorHAnsi" w:hAnsiTheme="minorHAnsi" w:cstheme="minorHAnsi"/>
          <w:szCs w:val="24"/>
        </w:rPr>
        <w:t xml:space="preserve">odstraní bez zbytečného odkladu.    </w:t>
      </w:r>
    </w:p>
    <w:p w14:paraId="6688AB4C" w14:textId="77777777" w:rsidR="00D94DDE" w:rsidRPr="00D94DDE" w:rsidRDefault="00D94DDE" w:rsidP="00D94DDE">
      <w:pPr>
        <w:spacing w:after="240" w:line="276" w:lineRule="auto"/>
        <w:ind w:left="709"/>
        <w:jc w:val="both"/>
        <w:rPr>
          <w:rFonts w:asciiTheme="minorHAnsi" w:hAnsiTheme="minorHAnsi" w:cstheme="minorHAnsi"/>
          <w:b/>
          <w:bCs/>
          <w:color w:val="2E74B5"/>
          <w:sz w:val="24"/>
          <w:szCs w:val="24"/>
        </w:rPr>
      </w:pPr>
    </w:p>
    <w:p w14:paraId="76EAB2BD" w14:textId="290CAE55" w:rsidR="001D370A" w:rsidRPr="003B1392" w:rsidRDefault="001D370A" w:rsidP="001D370A">
      <w:pPr>
        <w:numPr>
          <w:ilvl w:val="0"/>
          <w:numId w:val="1"/>
        </w:numPr>
        <w:tabs>
          <w:tab w:val="clear" w:pos="360"/>
        </w:tabs>
        <w:spacing w:after="240" w:line="276" w:lineRule="auto"/>
        <w:ind w:left="709" w:hanging="709"/>
        <w:jc w:val="both"/>
        <w:rPr>
          <w:rFonts w:asciiTheme="minorHAnsi" w:hAnsiTheme="minorHAnsi" w:cstheme="minorHAnsi"/>
          <w:b/>
          <w:bCs/>
          <w:color w:val="2E74B5"/>
          <w:sz w:val="24"/>
          <w:szCs w:val="24"/>
        </w:rPr>
      </w:pPr>
      <w:r w:rsidRPr="00A22B29">
        <w:rPr>
          <w:rFonts w:asciiTheme="minorHAnsi" w:hAnsiTheme="minorHAnsi" w:cstheme="minorHAnsi"/>
          <w:b/>
          <w:color w:val="2E74B5"/>
          <w:sz w:val="24"/>
          <w:szCs w:val="24"/>
        </w:rPr>
        <w:t>STAVENIŠTĚ</w:t>
      </w:r>
    </w:p>
    <w:p w14:paraId="24D7E496" w14:textId="01198292" w:rsidR="001D370A" w:rsidRDefault="001D370A" w:rsidP="001D370A">
      <w:pPr>
        <w:pStyle w:val="Zkladntext"/>
        <w:widowControl w:val="0"/>
        <w:numPr>
          <w:ilvl w:val="1"/>
          <w:numId w:val="1"/>
        </w:numPr>
        <w:tabs>
          <w:tab w:val="clear" w:pos="720"/>
        </w:tabs>
        <w:snapToGrid w:val="0"/>
        <w:spacing w:after="240" w:line="276" w:lineRule="auto"/>
        <w:ind w:left="709" w:hanging="709"/>
        <w:rPr>
          <w:rFonts w:asciiTheme="minorHAnsi" w:hAnsiTheme="minorHAnsi" w:cstheme="minorHAnsi"/>
          <w:color w:val="000000"/>
          <w:szCs w:val="24"/>
        </w:rPr>
      </w:pPr>
      <w:r>
        <w:rPr>
          <w:rFonts w:asciiTheme="minorHAnsi" w:hAnsiTheme="minorHAnsi" w:cstheme="minorHAnsi"/>
          <w:color w:val="000000"/>
          <w:szCs w:val="24"/>
        </w:rPr>
        <w:t>Staveništěm</w:t>
      </w:r>
      <w:r w:rsidR="00B31619">
        <w:rPr>
          <w:rFonts w:asciiTheme="minorHAnsi" w:hAnsiTheme="minorHAnsi" w:cstheme="minorHAnsi"/>
          <w:color w:val="000000"/>
          <w:szCs w:val="24"/>
        </w:rPr>
        <w:t xml:space="preserve"> </w:t>
      </w:r>
      <w:r>
        <w:rPr>
          <w:rFonts w:asciiTheme="minorHAnsi" w:hAnsiTheme="minorHAnsi" w:cstheme="minorHAnsi"/>
          <w:color w:val="000000"/>
          <w:szCs w:val="24"/>
        </w:rPr>
        <w:t xml:space="preserve">se rozumí </w:t>
      </w:r>
      <w:r w:rsidRPr="007D0DA1">
        <w:rPr>
          <w:rFonts w:asciiTheme="minorHAnsi" w:hAnsiTheme="minorHAnsi" w:cstheme="minorHAnsi"/>
          <w:color w:val="000000"/>
          <w:szCs w:val="24"/>
        </w:rPr>
        <w:t>pozemk</w:t>
      </w:r>
      <w:r w:rsidR="00B96590">
        <w:rPr>
          <w:rFonts w:asciiTheme="minorHAnsi" w:hAnsiTheme="minorHAnsi" w:cstheme="minorHAnsi"/>
          <w:color w:val="000000"/>
          <w:szCs w:val="24"/>
        </w:rPr>
        <w:t>y</w:t>
      </w:r>
      <w:r w:rsidRPr="007D0DA1">
        <w:rPr>
          <w:rFonts w:asciiTheme="minorHAnsi" w:hAnsiTheme="minorHAnsi" w:cstheme="minorHAnsi"/>
          <w:color w:val="000000"/>
          <w:szCs w:val="24"/>
        </w:rPr>
        <w:t xml:space="preserve"> Objednatele, na nichž</w:t>
      </w:r>
      <w:r>
        <w:rPr>
          <w:rFonts w:asciiTheme="minorHAnsi" w:hAnsiTheme="minorHAnsi" w:cstheme="minorHAnsi"/>
          <w:color w:val="000000"/>
          <w:szCs w:val="24"/>
        </w:rPr>
        <w:t xml:space="preserve"> jsou umístěny prováděním Díla dotčené části </w:t>
      </w:r>
      <w:r w:rsidR="00033F6F">
        <w:rPr>
          <w:rFonts w:asciiTheme="minorHAnsi" w:hAnsiTheme="minorHAnsi" w:cstheme="minorHAnsi"/>
          <w:color w:val="000000"/>
          <w:szCs w:val="24"/>
        </w:rPr>
        <w:t>veřejného osvětlení</w:t>
      </w:r>
      <w:r>
        <w:rPr>
          <w:rFonts w:asciiTheme="minorHAnsi" w:hAnsiTheme="minorHAnsi" w:cstheme="minorHAnsi"/>
          <w:color w:val="000000"/>
          <w:szCs w:val="24"/>
        </w:rPr>
        <w:t xml:space="preserve">, v jejich rozsahu nezbytném pro realizaci Díla. Faktický rozsah </w:t>
      </w:r>
      <w:r w:rsidR="00B31619">
        <w:rPr>
          <w:rFonts w:asciiTheme="minorHAnsi" w:hAnsiTheme="minorHAnsi" w:cstheme="minorHAnsi"/>
          <w:color w:val="000000"/>
          <w:szCs w:val="24"/>
        </w:rPr>
        <w:t>s</w:t>
      </w:r>
      <w:r>
        <w:rPr>
          <w:rFonts w:asciiTheme="minorHAnsi" w:hAnsiTheme="minorHAnsi" w:cstheme="minorHAnsi"/>
          <w:color w:val="000000"/>
          <w:szCs w:val="24"/>
        </w:rPr>
        <w:t xml:space="preserve">taveniště </w:t>
      </w:r>
      <w:r w:rsidR="00B96590">
        <w:rPr>
          <w:rFonts w:asciiTheme="minorHAnsi" w:hAnsiTheme="minorHAnsi" w:cstheme="minorHAnsi"/>
          <w:color w:val="000000"/>
          <w:szCs w:val="24"/>
        </w:rPr>
        <w:t>je</w:t>
      </w:r>
      <w:r>
        <w:rPr>
          <w:rFonts w:asciiTheme="minorHAnsi" w:hAnsiTheme="minorHAnsi" w:cstheme="minorHAnsi"/>
          <w:color w:val="000000"/>
          <w:szCs w:val="24"/>
        </w:rPr>
        <w:t xml:space="preserve"> vymezen</w:t>
      </w:r>
      <w:r w:rsidR="00B96590">
        <w:rPr>
          <w:rFonts w:asciiTheme="minorHAnsi" w:hAnsiTheme="minorHAnsi" w:cstheme="minorHAnsi"/>
          <w:color w:val="000000"/>
          <w:szCs w:val="24"/>
        </w:rPr>
        <w:t xml:space="preserve"> </w:t>
      </w:r>
      <w:r w:rsidR="00054FBB">
        <w:rPr>
          <w:rFonts w:asciiTheme="minorHAnsi" w:hAnsiTheme="minorHAnsi" w:cstheme="minorHAnsi"/>
          <w:color w:val="000000"/>
          <w:szCs w:val="24"/>
        </w:rPr>
        <w:t>Technickou</w:t>
      </w:r>
      <w:r w:rsidR="00B96590">
        <w:rPr>
          <w:rFonts w:asciiTheme="minorHAnsi" w:hAnsiTheme="minorHAnsi" w:cstheme="minorHAnsi"/>
          <w:color w:val="000000"/>
          <w:szCs w:val="24"/>
        </w:rPr>
        <w:t xml:space="preserve"> dokumentací</w:t>
      </w:r>
      <w:r>
        <w:rPr>
          <w:rFonts w:asciiTheme="minorHAnsi" w:hAnsiTheme="minorHAnsi" w:cstheme="minorHAnsi"/>
          <w:color w:val="000000"/>
          <w:szCs w:val="24"/>
        </w:rPr>
        <w:t xml:space="preserve">.       </w:t>
      </w:r>
    </w:p>
    <w:p w14:paraId="7D4266C5" w14:textId="67923F6C" w:rsidR="001D370A" w:rsidRPr="00F37BA5" w:rsidRDefault="001D370A" w:rsidP="001D370A">
      <w:pPr>
        <w:pStyle w:val="Zkladntext"/>
        <w:widowControl w:val="0"/>
        <w:numPr>
          <w:ilvl w:val="1"/>
          <w:numId w:val="1"/>
        </w:numPr>
        <w:tabs>
          <w:tab w:val="clear" w:pos="720"/>
        </w:tabs>
        <w:snapToGrid w:val="0"/>
        <w:spacing w:after="240" w:line="276" w:lineRule="auto"/>
        <w:ind w:left="709"/>
        <w:rPr>
          <w:rFonts w:asciiTheme="minorHAnsi" w:hAnsiTheme="minorHAnsi"/>
          <w:szCs w:val="24"/>
        </w:rPr>
      </w:pPr>
      <w:r w:rsidRPr="00F37BA5">
        <w:rPr>
          <w:rFonts w:asciiTheme="minorHAnsi" w:hAnsiTheme="minorHAnsi"/>
          <w:szCs w:val="24"/>
        </w:rPr>
        <w:t xml:space="preserve">Zhotovitel je povinen </w:t>
      </w:r>
      <w:r w:rsidR="00B31619">
        <w:rPr>
          <w:rFonts w:asciiTheme="minorHAnsi" w:hAnsiTheme="minorHAnsi"/>
          <w:szCs w:val="24"/>
        </w:rPr>
        <w:t>s</w:t>
      </w:r>
      <w:r w:rsidRPr="00F37BA5">
        <w:rPr>
          <w:rFonts w:asciiTheme="minorHAnsi" w:hAnsiTheme="minorHAnsi"/>
          <w:szCs w:val="24"/>
        </w:rPr>
        <w:t>taveniště zabezpečit v souladu s platnými právními předpisy a zakázat do n</w:t>
      </w:r>
      <w:r w:rsidR="00A7037B">
        <w:rPr>
          <w:rFonts w:asciiTheme="minorHAnsi" w:hAnsiTheme="minorHAnsi"/>
          <w:szCs w:val="24"/>
        </w:rPr>
        <w:t>ěho</w:t>
      </w:r>
      <w:r w:rsidRPr="00F37BA5">
        <w:rPr>
          <w:rFonts w:asciiTheme="minorHAnsi" w:hAnsiTheme="minorHAnsi"/>
          <w:szCs w:val="24"/>
        </w:rPr>
        <w:t xml:space="preserve"> vstup nepovolaným osobám. </w:t>
      </w:r>
    </w:p>
    <w:p w14:paraId="5570E38C" w14:textId="48B20F3D" w:rsidR="001D370A" w:rsidRPr="001D370A" w:rsidRDefault="001D370A" w:rsidP="001D370A">
      <w:pPr>
        <w:pStyle w:val="Odstavecseseznamem"/>
        <w:numPr>
          <w:ilvl w:val="1"/>
          <w:numId w:val="1"/>
        </w:numPr>
        <w:tabs>
          <w:tab w:val="clear" w:pos="720"/>
        </w:tabs>
        <w:spacing w:after="240" w:line="276" w:lineRule="auto"/>
        <w:ind w:left="709" w:hanging="709"/>
        <w:contextualSpacing/>
        <w:jc w:val="both"/>
        <w:rPr>
          <w:rFonts w:asciiTheme="minorHAnsi" w:hAnsiTheme="minorHAnsi" w:cs="Arial"/>
          <w:sz w:val="24"/>
          <w:szCs w:val="24"/>
        </w:rPr>
      </w:pPr>
      <w:r w:rsidRPr="00885347">
        <w:rPr>
          <w:rFonts w:asciiTheme="minorHAnsi" w:hAnsiTheme="minorHAnsi"/>
          <w:sz w:val="24"/>
          <w:szCs w:val="24"/>
        </w:rPr>
        <w:t xml:space="preserve">Zhotovitel je povinen udržovat na předaném </w:t>
      </w:r>
      <w:r w:rsidR="00B31619">
        <w:rPr>
          <w:rFonts w:asciiTheme="minorHAnsi" w:hAnsiTheme="minorHAnsi"/>
          <w:sz w:val="24"/>
          <w:szCs w:val="24"/>
        </w:rPr>
        <w:t>s</w:t>
      </w:r>
      <w:r w:rsidRPr="00885347">
        <w:rPr>
          <w:rFonts w:asciiTheme="minorHAnsi" w:hAnsiTheme="minorHAnsi"/>
          <w:sz w:val="24"/>
          <w:szCs w:val="24"/>
        </w:rPr>
        <w:t xml:space="preserve">taveništi pořádek. Je povinen průběžně ze </w:t>
      </w:r>
      <w:r w:rsidR="00B31619">
        <w:rPr>
          <w:rFonts w:asciiTheme="minorHAnsi" w:hAnsiTheme="minorHAnsi"/>
          <w:sz w:val="24"/>
          <w:szCs w:val="24"/>
        </w:rPr>
        <w:t>s</w:t>
      </w:r>
      <w:r w:rsidRPr="00885347">
        <w:rPr>
          <w:rFonts w:asciiTheme="minorHAnsi" w:hAnsiTheme="minorHAnsi"/>
          <w:sz w:val="24"/>
          <w:szCs w:val="24"/>
        </w:rPr>
        <w:t>taveniště odstraňovat všechny druhy odpadů a nepotřebného materiálu</w:t>
      </w:r>
      <w:r>
        <w:rPr>
          <w:rFonts w:asciiTheme="minorHAnsi" w:hAnsiTheme="minorHAnsi"/>
          <w:sz w:val="24"/>
          <w:szCs w:val="24"/>
        </w:rPr>
        <w:t>.</w:t>
      </w:r>
      <w:r w:rsidRPr="00885347">
        <w:rPr>
          <w:rFonts w:asciiTheme="minorHAnsi" w:hAnsiTheme="minorHAnsi"/>
          <w:sz w:val="24"/>
          <w:szCs w:val="24"/>
        </w:rPr>
        <w:t xml:space="preserve"> </w:t>
      </w:r>
    </w:p>
    <w:p w14:paraId="4AB25837" w14:textId="77777777" w:rsidR="001D370A" w:rsidRPr="001D370A" w:rsidRDefault="001D370A" w:rsidP="001D370A">
      <w:pPr>
        <w:pStyle w:val="Odstavecseseznamem"/>
        <w:spacing w:after="240" w:line="276" w:lineRule="auto"/>
        <w:ind w:left="709"/>
        <w:contextualSpacing/>
        <w:jc w:val="both"/>
        <w:rPr>
          <w:rFonts w:asciiTheme="minorHAnsi" w:hAnsiTheme="minorHAnsi" w:cs="Arial"/>
          <w:sz w:val="24"/>
          <w:szCs w:val="24"/>
        </w:rPr>
      </w:pPr>
    </w:p>
    <w:p w14:paraId="49B7DA72" w14:textId="6D93069D" w:rsidR="001D370A" w:rsidRPr="00885347" w:rsidRDefault="001D370A" w:rsidP="001D370A">
      <w:pPr>
        <w:pStyle w:val="Odstavecseseznamem"/>
        <w:numPr>
          <w:ilvl w:val="1"/>
          <w:numId w:val="1"/>
        </w:numPr>
        <w:tabs>
          <w:tab w:val="clear" w:pos="720"/>
        </w:tabs>
        <w:spacing w:after="240" w:line="276" w:lineRule="auto"/>
        <w:ind w:left="709" w:hanging="709"/>
        <w:contextualSpacing/>
        <w:jc w:val="both"/>
        <w:rPr>
          <w:rFonts w:asciiTheme="minorHAnsi" w:hAnsiTheme="minorHAnsi" w:cs="Arial"/>
          <w:sz w:val="24"/>
          <w:szCs w:val="24"/>
        </w:rPr>
      </w:pPr>
      <w:r w:rsidRPr="00885347">
        <w:rPr>
          <w:rFonts w:asciiTheme="minorHAnsi" w:hAnsiTheme="minorHAnsi"/>
          <w:sz w:val="24"/>
          <w:szCs w:val="24"/>
        </w:rPr>
        <w:t xml:space="preserve">Zhotovitel je rovněž povinen zabezpečit, aby odpad vzniklý z jeho činnosti nebo materiál nebyl umísťován či samovolně nevnikal mimo prostory předaného </w:t>
      </w:r>
      <w:r w:rsidR="00B31619">
        <w:rPr>
          <w:rFonts w:asciiTheme="minorHAnsi" w:hAnsiTheme="minorHAnsi"/>
          <w:sz w:val="24"/>
          <w:szCs w:val="24"/>
        </w:rPr>
        <w:t>s</w:t>
      </w:r>
      <w:r w:rsidRPr="00885347">
        <w:rPr>
          <w:rFonts w:asciiTheme="minorHAnsi" w:hAnsiTheme="minorHAnsi"/>
          <w:sz w:val="24"/>
          <w:szCs w:val="24"/>
        </w:rPr>
        <w:t xml:space="preserve">taveniště. Odpad vniklý či umístěný mimo prostory </w:t>
      </w:r>
      <w:r w:rsidR="00B31619">
        <w:rPr>
          <w:rFonts w:asciiTheme="minorHAnsi" w:hAnsiTheme="minorHAnsi"/>
          <w:sz w:val="24"/>
          <w:szCs w:val="24"/>
        </w:rPr>
        <w:t>s</w:t>
      </w:r>
      <w:r w:rsidRPr="00885347">
        <w:rPr>
          <w:rFonts w:asciiTheme="minorHAnsi" w:hAnsiTheme="minorHAnsi"/>
          <w:sz w:val="24"/>
          <w:szCs w:val="24"/>
        </w:rPr>
        <w:t>taveniště je Zhotovitel povinen bezodkladně odstranit</w:t>
      </w:r>
      <w:r>
        <w:rPr>
          <w:rFonts w:asciiTheme="minorHAnsi" w:hAnsiTheme="minorHAnsi"/>
          <w:sz w:val="24"/>
          <w:szCs w:val="24"/>
        </w:rPr>
        <w:t>.</w:t>
      </w:r>
    </w:p>
    <w:p w14:paraId="2D44168A" w14:textId="77777777" w:rsidR="001D370A" w:rsidRPr="00885347" w:rsidRDefault="001D370A" w:rsidP="001D370A">
      <w:pPr>
        <w:pStyle w:val="Odstavecseseznamem"/>
        <w:ind w:left="709" w:hanging="709"/>
        <w:rPr>
          <w:rFonts w:asciiTheme="minorHAnsi" w:hAnsiTheme="minorHAnsi"/>
          <w:sz w:val="24"/>
          <w:szCs w:val="24"/>
        </w:rPr>
      </w:pPr>
    </w:p>
    <w:p w14:paraId="28217EC8" w14:textId="51F46EAD" w:rsidR="001D370A" w:rsidRPr="00885347" w:rsidRDefault="001D370A" w:rsidP="001D370A">
      <w:pPr>
        <w:pStyle w:val="Odstavecseseznamem"/>
        <w:numPr>
          <w:ilvl w:val="1"/>
          <w:numId w:val="1"/>
        </w:numPr>
        <w:tabs>
          <w:tab w:val="clear" w:pos="720"/>
        </w:tabs>
        <w:spacing w:after="240" w:line="276" w:lineRule="auto"/>
        <w:ind w:left="709" w:hanging="709"/>
        <w:contextualSpacing/>
        <w:jc w:val="both"/>
        <w:rPr>
          <w:rFonts w:asciiTheme="minorHAnsi" w:hAnsiTheme="minorHAnsi" w:cs="Arial"/>
          <w:sz w:val="24"/>
          <w:szCs w:val="24"/>
        </w:rPr>
      </w:pPr>
      <w:r>
        <w:rPr>
          <w:rFonts w:asciiTheme="minorHAnsi" w:hAnsiTheme="minorHAnsi"/>
          <w:sz w:val="24"/>
          <w:szCs w:val="24"/>
        </w:rPr>
        <w:t xml:space="preserve">Zařízení </w:t>
      </w:r>
      <w:r w:rsidR="00B31619">
        <w:rPr>
          <w:rFonts w:asciiTheme="minorHAnsi" w:hAnsiTheme="minorHAnsi"/>
          <w:sz w:val="24"/>
          <w:szCs w:val="24"/>
        </w:rPr>
        <w:t>s</w:t>
      </w:r>
      <w:r w:rsidRPr="00A22B29">
        <w:rPr>
          <w:rFonts w:asciiTheme="minorHAnsi" w:hAnsiTheme="minorHAnsi"/>
          <w:sz w:val="24"/>
          <w:szCs w:val="24"/>
        </w:rPr>
        <w:t>taveniště zabezpečuje Zhotovitel v souladu se svými potřebami</w:t>
      </w:r>
      <w:r>
        <w:rPr>
          <w:rFonts w:asciiTheme="minorHAnsi" w:hAnsiTheme="minorHAnsi"/>
          <w:sz w:val="24"/>
          <w:szCs w:val="24"/>
        </w:rPr>
        <w:t>.</w:t>
      </w:r>
    </w:p>
    <w:p w14:paraId="28097F8C" w14:textId="10D4CD42" w:rsidR="001D370A" w:rsidRPr="00885347" w:rsidRDefault="001D370A" w:rsidP="001D370A">
      <w:pPr>
        <w:spacing w:after="240" w:line="276" w:lineRule="auto"/>
        <w:ind w:left="709" w:hanging="709"/>
        <w:jc w:val="both"/>
        <w:rPr>
          <w:rFonts w:asciiTheme="minorHAnsi" w:hAnsiTheme="minorHAnsi"/>
          <w:sz w:val="24"/>
          <w:szCs w:val="24"/>
        </w:rPr>
      </w:pPr>
      <w:r w:rsidRPr="00A22B29">
        <w:rPr>
          <w:rFonts w:asciiTheme="minorHAnsi" w:hAnsiTheme="minorHAnsi"/>
          <w:sz w:val="24"/>
          <w:szCs w:val="24"/>
        </w:rPr>
        <w:t>6.</w:t>
      </w:r>
      <w:r w:rsidR="004441E3">
        <w:rPr>
          <w:rFonts w:asciiTheme="minorHAnsi" w:hAnsiTheme="minorHAnsi"/>
          <w:sz w:val="24"/>
          <w:szCs w:val="24"/>
        </w:rPr>
        <w:t>6</w:t>
      </w:r>
      <w:r w:rsidRPr="00A22B29">
        <w:rPr>
          <w:rFonts w:asciiTheme="minorHAnsi" w:hAnsiTheme="minorHAnsi"/>
          <w:sz w:val="24"/>
          <w:szCs w:val="24"/>
        </w:rPr>
        <w:t xml:space="preserve"> </w:t>
      </w:r>
      <w:r w:rsidRPr="00A22B29">
        <w:rPr>
          <w:rFonts w:asciiTheme="minorHAnsi" w:hAnsiTheme="minorHAnsi"/>
          <w:sz w:val="24"/>
          <w:szCs w:val="24"/>
        </w:rPr>
        <w:tab/>
        <w:t xml:space="preserve">Zhotovitel je povinen učinit potřebná opatření k ochraně vlastního majetku na </w:t>
      </w:r>
      <w:r w:rsidR="00B31619">
        <w:rPr>
          <w:rFonts w:asciiTheme="minorHAnsi" w:hAnsiTheme="minorHAnsi"/>
          <w:sz w:val="24"/>
          <w:szCs w:val="24"/>
        </w:rPr>
        <w:t>s</w:t>
      </w:r>
      <w:r w:rsidRPr="00A22B29">
        <w:rPr>
          <w:rFonts w:asciiTheme="minorHAnsi" w:hAnsiTheme="minorHAnsi"/>
          <w:sz w:val="24"/>
          <w:szCs w:val="24"/>
        </w:rPr>
        <w:t xml:space="preserve">taveništi. Za případné škody na majetku </w:t>
      </w:r>
      <w:r>
        <w:rPr>
          <w:rFonts w:asciiTheme="minorHAnsi" w:hAnsiTheme="minorHAnsi"/>
          <w:sz w:val="24"/>
          <w:szCs w:val="24"/>
        </w:rPr>
        <w:t>Z</w:t>
      </w:r>
      <w:r w:rsidRPr="00A22B29">
        <w:rPr>
          <w:rFonts w:asciiTheme="minorHAnsi" w:hAnsiTheme="minorHAnsi"/>
          <w:sz w:val="24"/>
          <w:szCs w:val="24"/>
        </w:rPr>
        <w:t xml:space="preserve">hotovitele uloženém na </w:t>
      </w:r>
      <w:r w:rsidR="00B31619">
        <w:rPr>
          <w:rFonts w:asciiTheme="minorHAnsi" w:hAnsiTheme="minorHAnsi"/>
          <w:sz w:val="24"/>
          <w:szCs w:val="24"/>
        </w:rPr>
        <w:t>s</w:t>
      </w:r>
      <w:r w:rsidRPr="00A22B29">
        <w:rPr>
          <w:rFonts w:asciiTheme="minorHAnsi" w:hAnsiTheme="minorHAnsi"/>
          <w:sz w:val="24"/>
          <w:szCs w:val="24"/>
        </w:rPr>
        <w:t xml:space="preserve">taveništi nenese </w:t>
      </w:r>
      <w:r>
        <w:rPr>
          <w:rFonts w:asciiTheme="minorHAnsi" w:hAnsiTheme="minorHAnsi"/>
          <w:sz w:val="24"/>
          <w:szCs w:val="24"/>
        </w:rPr>
        <w:t>O</w:t>
      </w:r>
      <w:r w:rsidRPr="00A22B29">
        <w:rPr>
          <w:rFonts w:asciiTheme="minorHAnsi" w:hAnsiTheme="minorHAnsi"/>
          <w:sz w:val="24"/>
          <w:szCs w:val="24"/>
        </w:rPr>
        <w:t>bjednatel odpovědnost.</w:t>
      </w:r>
    </w:p>
    <w:p w14:paraId="0F6EDCE1" w14:textId="1236834C" w:rsidR="001D370A" w:rsidRPr="00885347" w:rsidRDefault="001D370A" w:rsidP="001D370A">
      <w:pPr>
        <w:spacing w:after="240" w:line="276" w:lineRule="auto"/>
        <w:ind w:left="709" w:hanging="709"/>
        <w:jc w:val="both"/>
        <w:rPr>
          <w:rFonts w:asciiTheme="minorHAnsi" w:hAnsiTheme="minorHAnsi"/>
          <w:sz w:val="24"/>
          <w:szCs w:val="24"/>
        </w:rPr>
      </w:pPr>
      <w:r w:rsidRPr="00A22B29">
        <w:rPr>
          <w:rFonts w:asciiTheme="minorHAnsi" w:hAnsiTheme="minorHAnsi"/>
          <w:sz w:val="24"/>
          <w:szCs w:val="24"/>
        </w:rPr>
        <w:t>6.</w:t>
      </w:r>
      <w:r w:rsidR="004441E3">
        <w:rPr>
          <w:rFonts w:asciiTheme="minorHAnsi" w:hAnsiTheme="minorHAnsi"/>
          <w:sz w:val="24"/>
          <w:szCs w:val="24"/>
        </w:rPr>
        <w:t>7</w:t>
      </w:r>
      <w:r w:rsidRPr="00A22B29">
        <w:rPr>
          <w:rFonts w:asciiTheme="minorHAnsi" w:hAnsiTheme="minorHAnsi"/>
          <w:sz w:val="24"/>
          <w:szCs w:val="24"/>
        </w:rPr>
        <w:t xml:space="preserve"> </w:t>
      </w:r>
      <w:r w:rsidRPr="00A22B29">
        <w:rPr>
          <w:rFonts w:asciiTheme="minorHAnsi" w:hAnsiTheme="minorHAnsi"/>
          <w:sz w:val="24"/>
          <w:szCs w:val="24"/>
        </w:rPr>
        <w:tab/>
        <w:t xml:space="preserve">Zhotovitel je povinen užívat </w:t>
      </w:r>
      <w:r w:rsidR="00B31619">
        <w:rPr>
          <w:rFonts w:asciiTheme="minorHAnsi" w:hAnsiTheme="minorHAnsi"/>
          <w:sz w:val="24"/>
          <w:szCs w:val="24"/>
        </w:rPr>
        <w:t>s</w:t>
      </w:r>
      <w:r w:rsidRPr="00A22B29">
        <w:rPr>
          <w:rFonts w:asciiTheme="minorHAnsi" w:hAnsiTheme="minorHAnsi"/>
          <w:sz w:val="24"/>
          <w:szCs w:val="24"/>
        </w:rPr>
        <w:t xml:space="preserve">taveniště pouze pro účely související s prováděním </w:t>
      </w:r>
      <w:r w:rsidR="00943D34">
        <w:rPr>
          <w:rFonts w:asciiTheme="minorHAnsi" w:hAnsiTheme="minorHAnsi"/>
          <w:sz w:val="24"/>
          <w:szCs w:val="24"/>
        </w:rPr>
        <w:t>D</w:t>
      </w:r>
      <w:r w:rsidRPr="00A22B29">
        <w:rPr>
          <w:rFonts w:asciiTheme="minorHAnsi" w:hAnsiTheme="minorHAnsi"/>
          <w:sz w:val="24"/>
          <w:szCs w:val="24"/>
        </w:rPr>
        <w:t>íla a</w:t>
      </w:r>
      <w:r>
        <w:rPr>
          <w:rFonts w:asciiTheme="minorHAnsi" w:hAnsiTheme="minorHAnsi"/>
          <w:sz w:val="24"/>
          <w:szCs w:val="24"/>
        </w:rPr>
        <w:t> </w:t>
      </w:r>
      <w:r w:rsidRPr="00A22B29">
        <w:rPr>
          <w:rFonts w:asciiTheme="minorHAnsi" w:hAnsiTheme="minorHAnsi"/>
          <w:sz w:val="24"/>
          <w:szCs w:val="24"/>
        </w:rPr>
        <w:t xml:space="preserve">při užívání </w:t>
      </w:r>
      <w:r w:rsidR="00B31619">
        <w:rPr>
          <w:rFonts w:asciiTheme="minorHAnsi" w:hAnsiTheme="minorHAnsi"/>
          <w:sz w:val="24"/>
          <w:szCs w:val="24"/>
        </w:rPr>
        <w:t>s</w:t>
      </w:r>
      <w:r w:rsidRPr="00A22B29">
        <w:rPr>
          <w:rFonts w:asciiTheme="minorHAnsi" w:hAnsiTheme="minorHAnsi"/>
          <w:sz w:val="24"/>
          <w:szCs w:val="24"/>
        </w:rPr>
        <w:t xml:space="preserve">taveniště je povinen dodržovat platné obecně závazné právní předpisy. </w:t>
      </w:r>
    </w:p>
    <w:p w14:paraId="2B1C4E00" w14:textId="51C59ABB" w:rsidR="001D370A" w:rsidRPr="00885347" w:rsidRDefault="001D370A" w:rsidP="001D370A">
      <w:pPr>
        <w:spacing w:after="240" w:line="276" w:lineRule="auto"/>
        <w:ind w:left="709" w:hanging="709"/>
        <w:jc w:val="both"/>
        <w:rPr>
          <w:rFonts w:asciiTheme="minorHAnsi" w:hAnsiTheme="minorHAnsi"/>
          <w:sz w:val="24"/>
          <w:szCs w:val="24"/>
        </w:rPr>
      </w:pPr>
      <w:r w:rsidRPr="00A22B29">
        <w:rPr>
          <w:rFonts w:asciiTheme="minorHAnsi" w:hAnsiTheme="minorHAnsi"/>
          <w:sz w:val="24"/>
          <w:szCs w:val="24"/>
        </w:rPr>
        <w:t>6.</w:t>
      </w:r>
      <w:r w:rsidR="004441E3">
        <w:rPr>
          <w:rFonts w:asciiTheme="minorHAnsi" w:hAnsiTheme="minorHAnsi"/>
          <w:sz w:val="24"/>
          <w:szCs w:val="24"/>
        </w:rPr>
        <w:t>8</w:t>
      </w:r>
      <w:r>
        <w:rPr>
          <w:rFonts w:asciiTheme="minorHAnsi" w:hAnsiTheme="minorHAnsi"/>
          <w:sz w:val="24"/>
          <w:szCs w:val="24"/>
        </w:rPr>
        <w:t xml:space="preserve"> </w:t>
      </w:r>
      <w:r w:rsidRPr="00A22B29">
        <w:rPr>
          <w:rFonts w:asciiTheme="minorHAnsi" w:hAnsiTheme="minorHAnsi"/>
          <w:sz w:val="24"/>
          <w:szCs w:val="24"/>
        </w:rPr>
        <w:tab/>
        <w:t xml:space="preserve">Zhotovitel odpovídá za to, že zaměstnanci </w:t>
      </w:r>
      <w:r w:rsidR="003A75D0">
        <w:rPr>
          <w:rFonts w:asciiTheme="minorHAnsi" w:hAnsiTheme="minorHAnsi"/>
          <w:sz w:val="24"/>
          <w:szCs w:val="24"/>
        </w:rPr>
        <w:t>Z</w:t>
      </w:r>
      <w:r w:rsidRPr="00A22B29">
        <w:rPr>
          <w:rFonts w:asciiTheme="minorHAnsi" w:hAnsiTheme="minorHAnsi"/>
          <w:sz w:val="24"/>
          <w:szCs w:val="24"/>
        </w:rPr>
        <w:t xml:space="preserve">hotovitele a jeho poddodavatelů a další osoby pohybující se oprávněně v prostoru </w:t>
      </w:r>
      <w:r>
        <w:rPr>
          <w:rFonts w:asciiTheme="minorHAnsi" w:hAnsiTheme="minorHAnsi"/>
          <w:sz w:val="24"/>
          <w:szCs w:val="24"/>
        </w:rPr>
        <w:t xml:space="preserve">předaného </w:t>
      </w:r>
      <w:r w:rsidR="00B31619">
        <w:rPr>
          <w:rFonts w:asciiTheme="minorHAnsi" w:hAnsiTheme="minorHAnsi"/>
          <w:sz w:val="24"/>
          <w:szCs w:val="24"/>
        </w:rPr>
        <w:t>s</w:t>
      </w:r>
      <w:r w:rsidRPr="00A22B29">
        <w:rPr>
          <w:rFonts w:asciiTheme="minorHAnsi" w:hAnsiTheme="minorHAnsi"/>
          <w:sz w:val="24"/>
          <w:szCs w:val="24"/>
        </w:rPr>
        <w:t xml:space="preserve">taveniště budou prokazatelně seznámeni, proškoleni a budou v prostoru </w:t>
      </w:r>
      <w:r w:rsidR="00B31619">
        <w:rPr>
          <w:rFonts w:asciiTheme="minorHAnsi" w:hAnsiTheme="minorHAnsi"/>
          <w:sz w:val="24"/>
          <w:szCs w:val="24"/>
        </w:rPr>
        <w:t>s</w:t>
      </w:r>
      <w:r w:rsidRPr="00A22B29">
        <w:rPr>
          <w:rFonts w:asciiTheme="minorHAnsi" w:hAnsiTheme="minorHAnsi"/>
          <w:sz w:val="24"/>
          <w:szCs w:val="24"/>
        </w:rPr>
        <w:t xml:space="preserve">taveniště dodržovat obecně platné předpisy o protipožární ochraně, ochraně zdraví při práci a ochraně životního prostředí a budou vybaveni ochrannými pomůckami.  </w:t>
      </w:r>
    </w:p>
    <w:p w14:paraId="77E91A8E" w14:textId="716B22C5" w:rsidR="001D370A" w:rsidRPr="00885347" w:rsidRDefault="001D370A" w:rsidP="001D370A">
      <w:pPr>
        <w:spacing w:after="240" w:line="276" w:lineRule="auto"/>
        <w:ind w:left="709" w:hanging="709"/>
        <w:jc w:val="both"/>
        <w:rPr>
          <w:rFonts w:asciiTheme="minorHAnsi" w:hAnsiTheme="minorHAnsi"/>
          <w:sz w:val="24"/>
          <w:szCs w:val="24"/>
        </w:rPr>
      </w:pPr>
      <w:r w:rsidRPr="00A22B29">
        <w:rPr>
          <w:rFonts w:asciiTheme="minorHAnsi" w:hAnsiTheme="minorHAnsi"/>
          <w:sz w:val="24"/>
          <w:szCs w:val="24"/>
        </w:rPr>
        <w:t>6.</w:t>
      </w:r>
      <w:r w:rsidR="004441E3">
        <w:rPr>
          <w:rFonts w:asciiTheme="minorHAnsi" w:hAnsiTheme="minorHAnsi"/>
          <w:sz w:val="24"/>
          <w:szCs w:val="24"/>
        </w:rPr>
        <w:t>9</w:t>
      </w:r>
      <w:r w:rsidRPr="00A22B29">
        <w:rPr>
          <w:rFonts w:asciiTheme="minorHAnsi" w:hAnsiTheme="minorHAnsi"/>
          <w:sz w:val="24"/>
          <w:szCs w:val="24"/>
        </w:rPr>
        <w:t xml:space="preserve"> </w:t>
      </w:r>
      <w:r w:rsidRPr="00A22B29">
        <w:rPr>
          <w:rFonts w:asciiTheme="minorHAnsi" w:hAnsiTheme="minorHAnsi"/>
          <w:sz w:val="24"/>
          <w:szCs w:val="24"/>
        </w:rPr>
        <w:tab/>
        <w:t xml:space="preserve">Zhotovitel odpovídá za bezpečnost a ochranu zdraví všech osob, které se oprávněně zdržují na </w:t>
      </w:r>
      <w:r>
        <w:rPr>
          <w:rFonts w:asciiTheme="minorHAnsi" w:hAnsiTheme="minorHAnsi"/>
          <w:sz w:val="24"/>
          <w:szCs w:val="24"/>
        </w:rPr>
        <w:t xml:space="preserve">předaném </w:t>
      </w:r>
      <w:r w:rsidR="009041ED">
        <w:rPr>
          <w:rFonts w:asciiTheme="minorHAnsi" w:hAnsiTheme="minorHAnsi"/>
          <w:sz w:val="24"/>
          <w:szCs w:val="24"/>
        </w:rPr>
        <w:t>s</w:t>
      </w:r>
      <w:r w:rsidRPr="00A22B29">
        <w:rPr>
          <w:rFonts w:asciiTheme="minorHAnsi" w:hAnsiTheme="minorHAnsi"/>
          <w:sz w:val="24"/>
          <w:szCs w:val="24"/>
        </w:rPr>
        <w:t xml:space="preserve">taveništi. </w:t>
      </w:r>
    </w:p>
    <w:p w14:paraId="15E479BE" w14:textId="356F90FC" w:rsidR="00B75DA1" w:rsidRDefault="001D370A" w:rsidP="001D370A">
      <w:pPr>
        <w:pStyle w:val="Odstavecseseznamem"/>
        <w:spacing w:after="240" w:line="276" w:lineRule="auto"/>
        <w:ind w:left="709" w:hanging="709"/>
        <w:jc w:val="both"/>
        <w:rPr>
          <w:rFonts w:asciiTheme="minorHAnsi" w:hAnsiTheme="minorHAnsi"/>
          <w:sz w:val="24"/>
          <w:szCs w:val="24"/>
        </w:rPr>
      </w:pPr>
      <w:r w:rsidRPr="00A22B29">
        <w:rPr>
          <w:rFonts w:asciiTheme="minorHAnsi" w:hAnsiTheme="minorHAnsi"/>
          <w:sz w:val="24"/>
          <w:szCs w:val="24"/>
        </w:rPr>
        <w:t>6.1</w:t>
      </w:r>
      <w:r w:rsidR="004441E3">
        <w:rPr>
          <w:rFonts w:asciiTheme="minorHAnsi" w:hAnsiTheme="minorHAnsi"/>
          <w:sz w:val="24"/>
          <w:szCs w:val="24"/>
        </w:rPr>
        <w:t>0</w:t>
      </w:r>
      <w:r w:rsidRPr="00A22B29">
        <w:rPr>
          <w:rFonts w:asciiTheme="minorHAnsi" w:hAnsiTheme="minorHAnsi"/>
          <w:sz w:val="24"/>
          <w:szCs w:val="24"/>
        </w:rPr>
        <w:t xml:space="preserve"> </w:t>
      </w:r>
      <w:r w:rsidRPr="00A22B29">
        <w:rPr>
          <w:rFonts w:asciiTheme="minorHAnsi" w:hAnsiTheme="minorHAnsi"/>
          <w:sz w:val="24"/>
          <w:szCs w:val="24"/>
        </w:rPr>
        <w:tab/>
        <w:t xml:space="preserve">Zhotovitel odpovídá za řádné užívání </w:t>
      </w:r>
      <w:r>
        <w:rPr>
          <w:rFonts w:asciiTheme="minorHAnsi" w:hAnsiTheme="minorHAnsi"/>
          <w:sz w:val="24"/>
          <w:szCs w:val="24"/>
        </w:rPr>
        <w:t xml:space="preserve">předaného </w:t>
      </w:r>
      <w:r w:rsidR="00B31619">
        <w:rPr>
          <w:rFonts w:asciiTheme="minorHAnsi" w:hAnsiTheme="minorHAnsi"/>
          <w:sz w:val="24"/>
          <w:szCs w:val="24"/>
        </w:rPr>
        <w:t>s</w:t>
      </w:r>
      <w:r w:rsidRPr="00A22B29">
        <w:rPr>
          <w:rFonts w:asciiTheme="minorHAnsi" w:hAnsiTheme="minorHAnsi"/>
          <w:sz w:val="24"/>
          <w:szCs w:val="24"/>
        </w:rPr>
        <w:t>taveniště dle tohoto článku i jeho poddodavateli, které použije ke splnění svého závazku.</w:t>
      </w:r>
    </w:p>
    <w:p w14:paraId="02D4BE2B" w14:textId="6D4A96C9" w:rsidR="00E24F7E" w:rsidRPr="00A22B29" w:rsidRDefault="009C2E3B" w:rsidP="001D370A">
      <w:pPr>
        <w:pStyle w:val="Odstavecseseznamem"/>
        <w:spacing w:after="240" w:line="276" w:lineRule="auto"/>
        <w:ind w:left="709" w:hanging="709"/>
        <w:jc w:val="both"/>
        <w:rPr>
          <w:rFonts w:asciiTheme="minorHAnsi" w:hAnsiTheme="minorHAnsi"/>
          <w:b/>
          <w:sz w:val="24"/>
          <w:szCs w:val="24"/>
        </w:rPr>
      </w:pPr>
      <w:r w:rsidRPr="00082008">
        <w:rPr>
          <w:rFonts w:asciiTheme="minorHAnsi" w:hAnsiTheme="minorHAnsi"/>
          <w:sz w:val="24"/>
          <w:szCs w:val="24"/>
        </w:rPr>
        <w:t>6.11</w:t>
      </w:r>
      <w:r w:rsidRPr="006C3EB2">
        <w:rPr>
          <w:rFonts w:asciiTheme="minorHAnsi" w:hAnsiTheme="minorHAnsi"/>
          <w:sz w:val="24"/>
          <w:szCs w:val="24"/>
        </w:rPr>
        <w:tab/>
        <w:t>Kontaktní osob</w:t>
      </w:r>
      <w:r w:rsidR="008E4960" w:rsidRPr="006C3EB2">
        <w:rPr>
          <w:rFonts w:asciiTheme="minorHAnsi" w:hAnsiTheme="minorHAnsi"/>
          <w:sz w:val="24"/>
          <w:szCs w:val="24"/>
        </w:rPr>
        <w:t>ou</w:t>
      </w:r>
      <w:r w:rsidRPr="006C3EB2">
        <w:rPr>
          <w:rFonts w:asciiTheme="minorHAnsi" w:hAnsiTheme="minorHAnsi"/>
          <w:sz w:val="24"/>
          <w:szCs w:val="24"/>
        </w:rPr>
        <w:t xml:space="preserve"> </w:t>
      </w:r>
      <w:r w:rsidR="003A75D0">
        <w:rPr>
          <w:rFonts w:asciiTheme="minorHAnsi" w:hAnsiTheme="minorHAnsi"/>
          <w:sz w:val="24"/>
          <w:szCs w:val="24"/>
        </w:rPr>
        <w:t>Z</w:t>
      </w:r>
      <w:r w:rsidRPr="006C3EB2">
        <w:rPr>
          <w:rFonts w:asciiTheme="minorHAnsi" w:hAnsiTheme="minorHAnsi"/>
          <w:sz w:val="24"/>
          <w:szCs w:val="24"/>
        </w:rPr>
        <w:t>hotovitele</w:t>
      </w:r>
      <w:r w:rsidR="005D3407">
        <w:rPr>
          <w:rFonts w:asciiTheme="minorHAnsi" w:hAnsiTheme="minorHAnsi"/>
          <w:sz w:val="24"/>
          <w:szCs w:val="24"/>
        </w:rPr>
        <w:t xml:space="preserve"> </w:t>
      </w:r>
      <w:proofErr w:type="gramStart"/>
      <w:r w:rsidRPr="00A042D6">
        <w:rPr>
          <w:rFonts w:asciiTheme="minorHAnsi" w:hAnsiTheme="minorHAnsi"/>
          <w:sz w:val="24"/>
          <w:szCs w:val="24"/>
        </w:rPr>
        <w:t>je</w:t>
      </w:r>
      <w:r w:rsidR="00893965">
        <w:rPr>
          <w:rFonts w:asciiTheme="minorHAnsi" w:hAnsiTheme="minorHAnsi"/>
          <w:sz w:val="24"/>
          <w:szCs w:val="24"/>
        </w:rPr>
        <w:t xml:space="preserve"> </w:t>
      </w:r>
      <w:r w:rsidRPr="006C3EB2">
        <w:rPr>
          <w:rFonts w:asciiTheme="minorHAnsi" w:hAnsiTheme="minorHAnsi"/>
          <w:sz w:val="24"/>
          <w:szCs w:val="24"/>
        </w:rPr>
        <w:t xml:space="preserve"> </w:t>
      </w:r>
      <w:permStart w:id="1717391537" w:edGrp="everyone"/>
      <w:r w:rsidR="00B75DA1">
        <w:rPr>
          <w:rFonts w:asciiTheme="minorHAnsi" w:hAnsiTheme="minorHAnsi"/>
          <w:sz w:val="24"/>
          <w:szCs w:val="24"/>
        </w:rPr>
        <w:t>(</w:t>
      </w:r>
      <w:proofErr w:type="gramEnd"/>
      <w:r w:rsidR="00D5291A">
        <w:rPr>
          <w:rFonts w:asciiTheme="minorHAnsi" w:hAnsiTheme="minorHAnsi"/>
          <w:sz w:val="24"/>
          <w:szCs w:val="24"/>
        </w:rPr>
        <w:t xml:space="preserve">jméno a příjmení - </w:t>
      </w:r>
      <w:r w:rsidR="00B75DA1">
        <w:rPr>
          <w:rFonts w:asciiTheme="minorHAnsi" w:hAnsiTheme="minorHAnsi" w:cstheme="minorHAnsi"/>
          <w:sz w:val="24"/>
          <w:szCs w:val="24"/>
        </w:rPr>
        <w:t>do</w:t>
      </w:r>
      <w:r w:rsidR="006C3EB2" w:rsidRPr="006C3EB2">
        <w:rPr>
          <w:rFonts w:asciiTheme="minorHAnsi" w:hAnsiTheme="minorHAnsi" w:cstheme="minorHAnsi"/>
          <w:sz w:val="24"/>
          <w:szCs w:val="24"/>
        </w:rPr>
        <w:t>plní účastn</w:t>
      </w:r>
      <w:r w:rsidR="006C3EB2">
        <w:rPr>
          <w:rFonts w:asciiTheme="minorHAnsi" w:hAnsiTheme="minorHAnsi" w:cstheme="minorHAnsi"/>
          <w:sz w:val="24"/>
          <w:szCs w:val="24"/>
        </w:rPr>
        <w:t>ík</w:t>
      </w:r>
      <w:r w:rsidR="00B75DA1">
        <w:rPr>
          <w:rFonts w:asciiTheme="minorHAnsi" w:hAnsiTheme="minorHAnsi" w:cstheme="minorHAnsi"/>
          <w:sz w:val="24"/>
          <w:szCs w:val="24"/>
        </w:rPr>
        <w:t>)</w:t>
      </w:r>
      <w:permEnd w:id="1717391537"/>
      <w:r w:rsidR="006C3EB2">
        <w:rPr>
          <w:rFonts w:asciiTheme="minorHAnsi" w:hAnsiTheme="minorHAnsi"/>
          <w:sz w:val="24"/>
          <w:szCs w:val="24"/>
        </w:rPr>
        <w:t>, telefon:</w:t>
      </w:r>
      <w:r w:rsidR="006C3EB2" w:rsidRPr="006C3EB2">
        <w:rPr>
          <w:rFonts w:asciiTheme="minorHAnsi" w:hAnsiTheme="minorHAnsi"/>
          <w:sz w:val="24"/>
          <w:szCs w:val="24"/>
        </w:rPr>
        <w:t xml:space="preserve"> </w:t>
      </w:r>
      <w:permStart w:id="1229925687" w:edGrp="everyone"/>
      <w:r w:rsidR="00B75DA1">
        <w:rPr>
          <w:rFonts w:asciiTheme="minorHAnsi" w:hAnsiTheme="minorHAnsi"/>
          <w:sz w:val="24"/>
          <w:szCs w:val="24"/>
        </w:rPr>
        <w:t>(do</w:t>
      </w:r>
      <w:r w:rsidR="006C3EB2" w:rsidRPr="006C3EB2">
        <w:rPr>
          <w:rFonts w:asciiTheme="minorHAnsi" w:hAnsiTheme="minorHAnsi" w:cstheme="minorHAnsi"/>
          <w:sz w:val="24"/>
          <w:szCs w:val="24"/>
        </w:rPr>
        <w:t>plní účastn</w:t>
      </w:r>
      <w:r w:rsidR="006C3EB2">
        <w:rPr>
          <w:rFonts w:asciiTheme="minorHAnsi" w:hAnsiTheme="minorHAnsi" w:cstheme="minorHAnsi"/>
          <w:sz w:val="24"/>
          <w:szCs w:val="24"/>
        </w:rPr>
        <w:t>ík</w:t>
      </w:r>
      <w:r w:rsidR="00B75DA1">
        <w:rPr>
          <w:rFonts w:asciiTheme="minorHAnsi" w:hAnsiTheme="minorHAnsi" w:cstheme="minorHAnsi"/>
          <w:sz w:val="24"/>
          <w:szCs w:val="24"/>
        </w:rPr>
        <w:t>)</w:t>
      </w:r>
      <w:permEnd w:id="1229925687"/>
      <w:r w:rsidR="006C3EB2">
        <w:rPr>
          <w:rFonts w:asciiTheme="minorHAnsi" w:hAnsiTheme="minorHAnsi"/>
          <w:sz w:val="24"/>
          <w:szCs w:val="24"/>
        </w:rPr>
        <w:t>, e</w:t>
      </w:r>
      <w:r w:rsidR="009041ED">
        <w:rPr>
          <w:rFonts w:asciiTheme="minorHAnsi" w:hAnsiTheme="minorHAnsi"/>
          <w:sz w:val="24"/>
          <w:szCs w:val="24"/>
        </w:rPr>
        <w:t>-</w:t>
      </w:r>
      <w:r w:rsidR="006C3EB2">
        <w:rPr>
          <w:rFonts w:asciiTheme="minorHAnsi" w:hAnsiTheme="minorHAnsi"/>
          <w:sz w:val="24"/>
          <w:szCs w:val="24"/>
        </w:rPr>
        <w:t xml:space="preserve">mail: </w:t>
      </w:r>
      <w:r w:rsidR="006C3EB2" w:rsidRPr="006C3EB2">
        <w:rPr>
          <w:rFonts w:asciiTheme="minorHAnsi" w:hAnsiTheme="minorHAnsi"/>
          <w:sz w:val="24"/>
          <w:szCs w:val="24"/>
        </w:rPr>
        <w:t xml:space="preserve"> </w:t>
      </w:r>
      <w:permStart w:id="1824534463" w:edGrp="everyone"/>
      <w:r w:rsidR="00B75DA1">
        <w:rPr>
          <w:rFonts w:asciiTheme="minorHAnsi" w:hAnsiTheme="minorHAnsi"/>
          <w:sz w:val="24"/>
          <w:szCs w:val="24"/>
        </w:rPr>
        <w:t>(</w:t>
      </w:r>
      <w:r w:rsidR="00B75DA1">
        <w:rPr>
          <w:rFonts w:asciiTheme="minorHAnsi" w:hAnsiTheme="minorHAnsi" w:cstheme="minorHAnsi"/>
          <w:sz w:val="24"/>
          <w:szCs w:val="24"/>
        </w:rPr>
        <w:t>do</w:t>
      </w:r>
      <w:r w:rsidR="006C3EB2" w:rsidRPr="006C3EB2">
        <w:rPr>
          <w:rFonts w:asciiTheme="minorHAnsi" w:hAnsiTheme="minorHAnsi" w:cstheme="minorHAnsi"/>
          <w:sz w:val="24"/>
          <w:szCs w:val="24"/>
        </w:rPr>
        <w:t>plní účastn</w:t>
      </w:r>
      <w:r w:rsidR="006C3EB2">
        <w:rPr>
          <w:rFonts w:asciiTheme="minorHAnsi" w:hAnsiTheme="minorHAnsi" w:cstheme="minorHAnsi"/>
          <w:sz w:val="24"/>
          <w:szCs w:val="24"/>
        </w:rPr>
        <w:t>ík</w:t>
      </w:r>
      <w:r w:rsidR="00B75DA1">
        <w:rPr>
          <w:rFonts w:asciiTheme="minorHAnsi" w:hAnsiTheme="minorHAnsi" w:cstheme="minorHAnsi"/>
          <w:sz w:val="24"/>
          <w:szCs w:val="24"/>
        </w:rPr>
        <w:t>)</w:t>
      </w:r>
      <w:permEnd w:id="1824534463"/>
      <w:r w:rsidR="006C3EB2">
        <w:rPr>
          <w:rFonts w:asciiTheme="minorHAnsi" w:hAnsiTheme="minorHAnsi"/>
          <w:sz w:val="24"/>
          <w:szCs w:val="24"/>
        </w:rPr>
        <w:t xml:space="preserve">. </w:t>
      </w:r>
      <w:r w:rsidRPr="006C3EB2">
        <w:rPr>
          <w:rFonts w:asciiTheme="minorHAnsi" w:hAnsiTheme="minorHAnsi"/>
          <w:sz w:val="24"/>
          <w:szCs w:val="24"/>
        </w:rPr>
        <w:t>Kontaktní osoba</w:t>
      </w:r>
      <w:r w:rsidR="00D5291A">
        <w:rPr>
          <w:rFonts w:asciiTheme="minorHAnsi" w:hAnsiTheme="minorHAnsi"/>
          <w:sz w:val="24"/>
          <w:szCs w:val="24"/>
        </w:rPr>
        <w:t xml:space="preserve"> Zhotovitele</w:t>
      </w:r>
      <w:r w:rsidRPr="006C3EB2">
        <w:rPr>
          <w:rFonts w:asciiTheme="minorHAnsi" w:hAnsiTheme="minorHAnsi"/>
          <w:sz w:val="24"/>
          <w:szCs w:val="24"/>
        </w:rPr>
        <w:t xml:space="preserve"> je v průběhu</w:t>
      </w:r>
      <w:r>
        <w:rPr>
          <w:rFonts w:asciiTheme="minorHAnsi" w:hAnsiTheme="minorHAnsi"/>
          <w:sz w:val="24"/>
          <w:szCs w:val="24"/>
        </w:rPr>
        <w:t xml:space="preserve"> </w:t>
      </w:r>
      <w:r w:rsidR="00D5291A">
        <w:rPr>
          <w:rFonts w:asciiTheme="minorHAnsi" w:hAnsiTheme="minorHAnsi"/>
          <w:sz w:val="24"/>
          <w:szCs w:val="24"/>
        </w:rPr>
        <w:t xml:space="preserve">prací </w:t>
      </w:r>
      <w:r w:rsidR="00575FED">
        <w:rPr>
          <w:rFonts w:asciiTheme="minorHAnsi" w:hAnsiTheme="minorHAnsi"/>
          <w:sz w:val="24"/>
          <w:szCs w:val="24"/>
        </w:rPr>
        <w:t xml:space="preserve">Objednateli </w:t>
      </w:r>
      <w:r w:rsidR="00D5291A">
        <w:rPr>
          <w:rFonts w:asciiTheme="minorHAnsi" w:hAnsiTheme="minorHAnsi"/>
          <w:sz w:val="24"/>
          <w:szCs w:val="24"/>
        </w:rPr>
        <w:t>k</w:t>
      </w:r>
      <w:r w:rsidR="00575FED">
        <w:rPr>
          <w:rFonts w:asciiTheme="minorHAnsi" w:hAnsiTheme="minorHAnsi"/>
          <w:sz w:val="24"/>
          <w:szCs w:val="24"/>
        </w:rPr>
        <w:t> </w:t>
      </w:r>
      <w:r w:rsidR="00D5291A">
        <w:rPr>
          <w:rFonts w:asciiTheme="minorHAnsi" w:hAnsiTheme="minorHAnsi"/>
          <w:sz w:val="24"/>
          <w:szCs w:val="24"/>
        </w:rPr>
        <w:t>dispozici</w:t>
      </w:r>
      <w:r w:rsidR="00575FED">
        <w:rPr>
          <w:rFonts w:asciiTheme="minorHAnsi" w:hAnsiTheme="minorHAnsi"/>
          <w:sz w:val="24"/>
          <w:szCs w:val="24"/>
        </w:rPr>
        <w:t xml:space="preserve"> pro komunikaci</w:t>
      </w:r>
      <w:r w:rsidR="00355661">
        <w:rPr>
          <w:rFonts w:asciiTheme="minorHAnsi" w:hAnsiTheme="minorHAnsi"/>
          <w:sz w:val="24"/>
          <w:szCs w:val="24"/>
        </w:rPr>
        <w:t xml:space="preserve"> ohledně Díla</w:t>
      </w:r>
      <w:r w:rsidR="00575FED">
        <w:rPr>
          <w:rFonts w:asciiTheme="minorHAnsi" w:hAnsiTheme="minorHAnsi"/>
          <w:sz w:val="24"/>
          <w:szCs w:val="24"/>
        </w:rPr>
        <w:t>.</w:t>
      </w:r>
    </w:p>
    <w:p w14:paraId="32885EE3" w14:textId="49FAF97F" w:rsidR="001D370A" w:rsidRPr="00C50A1F" w:rsidRDefault="001D370A" w:rsidP="001D370A">
      <w:pPr>
        <w:numPr>
          <w:ilvl w:val="0"/>
          <w:numId w:val="1"/>
        </w:numPr>
        <w:tabs>
          <w:tab w:val="clear" w:pos="360"/>
          <w:tab w:val="num" w:pos="709"/>
        </w:tabs>
        <w:spacing w:after="240" w:line="276" w:lineRule="auto"/>
        <w:ind w:left="709" w:hanging="709"/>
        <w:jc w:val="both"/>
        <w:rPr>
          <w:rFonts w:asciiTheme="minorHAnsi" w:hAnsiTheme="minorHAnsi" w:cstheme="minorHAnsi"/>
          <w:b/>
          <w:bCs/>
          <w:color w:val="2E74B5"/>
          <w:sz w:val="24"/>
          <w:szCs w:val="24"/>
        </w:rPr>
      </w:pPr>
      <w:r w:rsidRPr="00C50A1F">
        <w:rPr>
          <w:rFonts w:asciiTheme="minorHAnsi" w:hAnsiTheme="minorHAnsi" w:cstheme="minorHAnsi"/>
          <w:b/>
          <w:bCs/>
          <w:color w:val="2E74B5"/>
          <w:sz w:val="24"/>
          <w:szCs w:val="24"/>
        </w:rPr>
        <w:lastRenderedPageBreak/>
        <w:t>PLATEBNÍ PODMÍNKY</w:t>
      </w:r>
    </w:p>
    <w:p w14:paraId="210C3435" w14:textId="7E526E1F" w:rsidR="008E4960" w:rsidRPr="00C50A1F" w:rsidRDefault="008E4960" w:rsidP="008E4960">
      <w:pPr>
        <w:pStyle w:val="Zkladntext"/>
        <w:widowControl w:val="0"/>
        <w:numPr>
          <w:ilvl w:val="1"/>
          <w:numId w:val="1"/>
        </w:numPr>
        <w:tabs>
          <w:tab w:val="clear" w:pos="720"/>
          <w:tab w:val="num" w:pos="862"/>
        </w:tabs>
        <w:snapToGrid w:val="0"/>
        <w:spacing w:after="240" w:line="276" w:lineRule="auto"/>
        <w:ind w:left="709" w:hanging="709"/>
        <w:rPr>
          <w:rFonts w:asciiTheme="minorHAnsi" w:hAnsiTheme="minorHAnsi" w:cstheme="minorHAnsi"/>
          <w:szCs w:val="24"/>
        </w:rPr>
      </w:pPr>
      <w:r>
        <w:rPr>
          <w:rFonts w:asciiTheme="minorHAnsi" w:hAnsiTheme="minorHAnsi" w:cstheme="minorHAnsi"/>
          <w:szCs w:val="24"/>
        </w:rPr>
        <w:t xml:space="preserve">Cena </w:t>
      </w:r>
      <w:r w:rsidRPr="00C50A1F">
        <w:rPr>
          <w:rFonts w:asciiTheme="minorHAnsi" w:hAnsiTheme="minorHAnsi" w:cstheme="minorHAnsi"/>
          <w:szCs w:val="24"/>
        </w:rPr>
        <w:t xml:space="preserve">za provedení </w:t>
      </w:r>
      <w:r w:rsidR="00BE3567">
        <w:rPr>
          <w:rFonts w:asciiTheme="minorHAnsi" w:hAnsiTheme="minorHAnsi" w:cstheme="minorHAnsi"/>
          <w:szCs w:val="24"/>
        </w:rPr>
        <w:t>D</w:t>
      </w:r>
      <w:r w:rsidRPr="00C50A1F">
        <w:rPr>
          <w:rFonts w:asciiTheme="minorHAnsi" w:hAnsiTheme="minorHAnsi" w:cstheme="minorHAnsi"/>
          <w:szCs w:val="24"/>
        </w:rPr>
        <w:t xml:space="preserve">íla bude uhrazena na základě </w:t>
      </w:r>
      <w:r>
        <w:rPr>
          <w:rFonts w:asciiTheme="minorHAnsi" w:hAnsiTheme="minorHAnsi" w:cstheme="minorHAnsi"/>
          <w:szCs w:val="24"/>
        </w:rPr>
        <w:t xml:space="preserve">faktury – </w:t>
      </w:r>
      <w:r w:rsidRPr="00C50A1F">
        <w:rPr>
          <w:rFonts w:asciiTheme="minorHAnsi" w:hAnsiTheme="minorHAnsi" w:cstheme="minorHAnsi"/>
          <w:szCs w:val="24"/>
        </w:rPr>
        <w:t xml:space="preserve">daňového dokladu vystaveného </w:t>
      </w:r>
      <w:r>
        <w:rPr>
          <w:rFonts w:asciiTheme="minorHAnsi" w:hAnsiTheme="minorHAnsi" w:cstheme="minorHAnsi"/>
          <w:szCs w:val="24"/>
        </w:rPr>
        <w:t>Z</w:t>
      </w:r>
      <w:r w:rsidRPr="00C50A1F">
        <w:rPr>
          <w:rFonts w:asciiTheme="minorHAnsi" w:hAnsiTheme="minorHAnsi" w:cstheme="minorHAnsi"/>
          <w:szCs w:val="24"/>
        </w:rPr>
        <w:t xml:space="preserve">hotovitelem </w:t>
      </w:r>
      <w:r>
        <w:rPr>
          <w:rFonts w:asciiTheme="minorHAnsi" w:hAnsiTheme="minorHAnsi" w:cstheme="minorHAnsi"/>
          <w:szCs w:val="24"/>
        </w:rPr>
        <w:t>O</w:t>
      </w:r>
      <w:r w:rsidRPr="00C50A1F">
        <w:rPr>
          <w:rFonts w:asciiTheme="minorHAnsi" w:hAnsiTheme="minorHAnsi" w:cstheme="minorHAnsi"/>
          <w:szCs w:val="24"/>
        </w:rPr>
        <w:t>bjednateli</w:t>
      </w:r>
      <w:r w:rsidRPr="00AE72B5">
        <w:rPr>
          <w:rFonts w:asciiTheme="minorHAnsi" w:hAnsiTheme="minorHAnsi" w:cstheme="minorHAnsi"/>
          <w:szCs w:val="24"/>
        </w:rPr>
        <w:t xml:space="preserve"> </w:t>
      </w:r>
      <w:r w:rsidRPr="00C50A1F">
        <w:rPr>
          <w:rFonts w:asciiTheme="minorHAnsi" w:hAnsiTheme="minorHAnsi" w:cstheme="minorHAnsi"/>
          <w:szCs w:val="24"/>
        </w:rPr>
        <w:t xml:space="preserve">po předání a převzetí </w:t>
      </w:r>
      <w:r>
        <w:rPr>
          <w:rFonts w:asciiTheme="minorHAnsi" w:hAnsiTheme="minorHAnsi" w:cstheme="minorHAnsi"/>
          <w:szCs w:val="24"/>
        </w:rPr>
        <w:t>Díla</w:t>
      </w:r>
      <w:r w:rsidRPr="00C50A1F">
        <w:rPr>
          <w:rFonts w:asciiTheme="minorHAnsi" w:hAnsiTheme="minorHAnsi" w:cstheme="minorHAnsi"/>
          <w:szCs w:val="24"/>
        </w:rPr>
        <w:t>. Součástí faktury bude vzájemně odsouhlasený soupis provedených prací. Splatnost faktur</w:t>
      </w:r>
      <w:r>
        <w:rPr>
          <w:rFonts w:asciiTheme="minorHAnsi" w:hAnsiTheme="minorHAnsi" w:cstheme="minorHAnsi"/>
          <w:szCs w:val="24"/>
        </w:rPr>
        <w:t>y</w:t>
      </w:r>
      <w:r w:rsidRPr="00C50A1F">
        <w:rPr>
          <w:rFonts w:asciiTheme="minorHAnsi" w:hAnsiTheme="minorHAnsi" w:cstheme="minorHAnsi"/>
          <w:szCs w:val="24"/>
        </w:rPr>
        <w:t xml:space="preserve"> je stanovena na dobu </w:t>
      </w:r>
      <w:r w:rsidR="002825C4" w:rsidRPr="00603EBF">
        <w:rPr>
          <w:rFonts w:asciiTheme="minorHAnsi" w:hAnsiTheme="minorHAnsi" w:cstheme="minorHAnsi"/>
          <w:szCs w:val="24"/>
        </w:rPr>
        <w:t>30</w:t>
      </w:r>
      <w:r w:rsidRPr="00603EBF">
        <w:rPr>
          <w:rFonts w:asciiTheme="minorHAnsi" w:hAnsiTheme="minorHAnsi" w:cstheme="minorHAnsi"/>
          <w:szCs w:val="24"/>
        </w:rPr>
        <w:t xml:space="preserve"> dnů ode</w:t>
      </w:r>
      <w:r>
        <w:rPr>
          <w:rFonts w:asciiTheme="minorHAnsi" w:hAnsiTheme="minorHAnsi" w:cstheme="minorHAnsi"/>
          <w:szCs w:val="24"/>
        </w:rPr>
        <w:t xml:space="preserve"> dne doručení faktury </w:t>
      </w:r>
      <w:r w:rsidR="00937E41">
        <w:rPr>
          <w:rFonts w:asciiTheme="minorHAnsi" w:hAnsiTheme="minorHAnsi" w:cstheme="minorHAnsi"/>
          <w:szCs w:val="24"/>
        </w:rPr>
        <w:t>O</w:t>
      </w:r>
      <w:r>
        <w:rPr>
          <w:rFonts w:asciiTheme="minorHAnsi" w:hAnsiTheme="minorHAnsi" w:cstheme="minorHAnsi"/>
          <w:szCs w:val="24"/>
        </w:rPr>
        <w:t>bjednateli.</w:t>
      </w:r>
      <w:r w:rsidR="00EC4248">
        <w:rPr>
          <w:rFonts w:asciiTheme="minorHAnsi" w:hAnsiTheme="minorHAnsi" w:cstheme="minorHAnsi"/>
          <w:szCs w:val="24"/>
        </w:rPr>
        <w:t xml:space="preserve"> </w:t>
      </w:r>
      <w:r>
        <w:rPr>
          <w:rFonts w:asciiTheme="minorHAnsi" w:hAnsiTheme="minorHAnsi" w:cstheme="minorHAnsi"/>
          <w:szCs w:val="24"/>
        </w:rPr>
        <w:t>Fakturu je možné zaslat elektronicky prostřednictvím datové schránky</w:t>
      </w:r>
      <w:r w:rsidR="003E37C2">
        <w:rPr>
          <w:rFonts w:asciiTheme="minorHAnsi" w:hAnsiTheme="minorHAnsi" w:cstheme="minorHAnsi"/>
          <w:szCs w:val="24"/>
        </w:rPr>
        <w:t xml:space="preserve"> </w:t>
      </w:r>
      <w:r w:rsidR="00EC5001" w:rsidRPr="00EC5001">
        <w:rPr>
          <w:b/>
          <w:bCs/>
          <w:spacing w:val="-2"/>
        </w:rPr>
        <w:t>fesbhyp</w:t>
      </w:r>
      <w:r w:rsidR="00563D80" w:rsidRPr="003E37C2" w:rsidDel="00563D80">
        <w:rPr>
          <w:rFonts w:asciiTheme="minorHAnsi" w:hAnsiTheme="minorHAnsi" w:cstheme="minorHAnsi"/>
          <w:szCs w:val="24"/>
        </w:rPr>
        <w:t xml:space="preserve"> </w:t>
      </w:r>
      <w:r>
        <w:rPr>
          <w:rFonts w:asciiTheme="minorHAnsi" w:hAnsiTheme="minorHAnsi" w:cstheme="minorHAnsi"/>
          <w:szCs w:val="24"/>
        </w:rPr>
        <w:t xml:space="preserve">nebo na </w:t>
      </w:r>
      <w:r w:rsidR="009041ED">
        <w:rPr>
          <w:rFonts w:asciiTheme="minorHAnsi" w:hAnsiTheme="minorHAnsi" w:cstheme="minorHAnsi"/>
          <w:szCs w:val="24"/>
        </w:rPr>
        <w:t>e-</w:t>
      </w:r>
      <w:r>
        <w:rPr>
          <w:rFonts w:asciiTheme="minorHAnsi" w:hAnsiTheme="minorHAnsi" w:cstheme="minorHAnsi"/>
          <w:szCs w:val="24"/>
        </w:rPr>
        <w:t>mai</w:t>
      </w:r>
      <w:r w:rsidRPr="00603EBF">
        <w:rPr>
          <w:rFonts w:asciiTheme="minorHAnsi" w:hAnsiTheme="minorHAnsi" w:cstheme="minorHAnsi"/>
          <w:szCs w:val="24"/>
        </w:rPr>
        <w:t xml:space="preserve">l: </w:t>
      </w:r>
      <w:r w:rsidR="00EC5001" w:rsidRPr="006230A5">
        <w:rPr>
          <w:rFonts w:asciiTheme="minorHAnsi" w:hAnsiTheme="minorHAnsi" w:cstheme="minorHAnsi"/>
          <w:b/>
          <w:bCs/>
          <w:szCs w:val="24"/>
        </w:rPr>
        <w:t>fakturace@breclav.eu</w:t>
      </w:r>
      <w:r w:rsidR="009F237D" w:rsidRPr="00603EBF">
        <w:rPr>
          <w:rFonts w:asciiTheme="minorHAnsi" w:hAnsiTheme="minorHAnsi" w:cstheme="minorHAnsi"/>
          <w:szCs w:val="24"/>
        </w:rPr>
        <w:t>.</w:t>
      </w:r>
      <w:r w:rsidR="009F237D" w:rsidRPr="009F237D" w:rsidDel="009F237D">
        <w:rPr>
          <w:rFonts w:asciiTheme="minorHAnsi" w:hAnsiTheme="minorHAnsi" w:cstheme="minorHAnsi"/>
          <w:szCs w:val="24"/>
        </w:rPr>
        <w:t xml:space="preserve"> </w:t>
      </w:r>
    </w:p>
    <w:p w14:paraId="6871C536" w14:textId="01366AF7" w:rsidR="001D370A" w:rsidRDefault="001D370A" w:rsidP="001D370A">
      <w:pPr>
        <w:pStyle w:val="Zkladntext"/>
        <w:widowControl w:val="0"/>
        <w:numPr>
          <w:ilvl w:val="1"/>
          <w:numId w:val="1"/>
        </w:numPr>
        <w:tabs>
          <w:tab w:val="clear" w:pos="720"/>
          <w:tab w:val="num" w:pos="862"/>
        </w:tabs>
        <w:snapToGrid w:val="0"/>
        <w:spacing w:after="240" w:line="276" w:lineRule="auto"/>
        <w:ind w:left="709" w:hanging="709"/>
        <w:rPr>
          <w:rFonts w:asciiTheme="minorHAnsi" w:hAnsiTheme="minorHAnsi" w:cstheme="minorHAnsi"/>
          <w:szCs w:val="24"/>
        </w:rPr>
      </w:pPr>
      <w:r>
        <w:rPr>
          <w:rFonts w:asciiTheme="minorHAnsi" w:hAnsiTheme="minorHAnsi" w:cstheme="minorHAnsi"/>
          <w:szCs w:val="24"/>
        </w:rPr>
        <w:t xml:space="preserve">Faktura </w:t>
      </w:r>
      <w:r w:rsidRPr="0030097D">
        <w:rPr>
          <w:rFonts w:asciiTheme="minorHAnsi" w:hAnsiTheme="minorHAnsi" w:cstheme="minorHAnsi"/>
          <w:szCs w:val="24"/>
        </w:rPr>
        <w:t>musí obsahovat náležitosti daňového dokladu</w:t>
      </w:r>
      <w:r>
        <w:rPr>
          <w:rFonts w:asciiTheme="minorHAnsi" w:hAnsiTheme="minorHAnsi" w:cstheme="minorHAnsi"/>
          <w:szCs w:val="24"/>
        </w:rPr>
        <w:t xml:space="preserve"> dle zákona č. 235/2004 Sb., o dani z přidané hodnoty, ve znění pozdějších předpisů</w:t>
      </w:r>
      <w:r w:rsidRPr="00A22B29">
        <w:rPr>
          <w:rFonts w:asciiTheme="minorHAnsi" w:hAnsiTheme="minorHAnsi"/>
          <w:szCs w:val="24"/>
        </w:rPr>
        <w:t>.</w:t>
      </w:r>
      <w:r w:rsidRPr="0030097D">
        <w:rPr>
          <w:sz w:val="22"/>
          <w:szCs w:val="22"/>
        </w:rPr>
        <w:t xml:space="preserve"> </w:t>
      </w:r>
      <w:r w:rsidRPr="0030097D">
        <w:rPr>
          <w:rFonts w:asciiTheme="minorHAnsi" w:hAnsiTheme="minorHAnsi" w:cstheme="minorHAnsi"/>
          <w:szCs w:val="24"/>
        </w:rPr>
        <w:t>V</w:t>
      </w:r>
      <w:r>
        <w:rPr>
          <w:rFonts w:asciiTheme="minorHAnsi" w:hAnsiTheme="minorHAnsi" w:cstheme="minorHAnsi"/>
          <w:szCs w:val="24"/>
        </w:rPr>
        <w:t> </w:t>
      </w:r>
      <w:r w:rsidRPr="0030097D">
        <w:rPr>
          <w:rFonts w:asciiTheme="minorHAnsi" w:hAnsiTheme="minorHAnsi" w:cstheme="minorHAnsi"/>
          <w:szCs w:val="24"/>
        </w:rPr>
        <w:t xml:space="preserve">případě, že </w:t>
      </w:r>
      <w:r>
        <w:rPr>
          <w:rFonts w:asciiTheme="minorHAnsi" w:hAnsiTheme="minorHAnsi" w:cstheme="minorHAnsi"/>
          <w:szCs w:val="24"/>
        </w:rPr>
        <w:t xml:space="preserve">faktura </w:t>
      </w:r>
      <w:r w:rsidRPr="0030097D">
        <w:rPr>
          <w:rFonts w:asciiTheme="minorHAnsi" w:hAnsiTheme="minorHAnsi" w:cstheme="minorHAnsi"/>
          <w:szCs w:val="24"/>
        </w:rPr>
        <w:t>nebud</w:t>
      </w:r>
      <w:r>
        <w:rPr>
          <w:rFonts w:asciiTheme="minorHAnsi" w:hAnsiTheme="minorHAnsi" w:cstheme="minorHAnsi"/>
          <w:szCs w:val="24"/>
        </w:rPr>
        <w:t>e</w:t>
      </w:r>
      <w:r w:rsidRPr="0030097D">
        <w:rPr>
          <w:rFonts w:asciiTheme="minorHAnsi" w:hAnsiTheme="minorHAnsi" w:cstheme="minorHAnsi"/>
          <w:szCs w:val="24"/>
        </w:rPr>
        <w:t xml:space="preserve"> obsahovat požadované náležitosti, je </w:t>
      </w:r>
      <w:r>
        <w:rPr>
          <w:rFonts w:asciiTheme="minorHAnsi" w:hAnsiTheme="minorHAnsi" w:cstheme="minorHAnsi"/>
          <w:szCs w:val="24"/>
        </w:rPr>
        <w:t xml:space="preserve">Objednatel </w:t>
      </w:r>
      <w:r w:rsidRPr="0030097D">
        <w:rPr>
          <w:rFonts w:asciiTheme="minorHAnsi" w:hAnsiTheme="minorHAnsi" w:cstheme="minorHAnsi"/>
          <w:szCs w:val="24"/>
        </w:rPr>
        <w:t>oprávněn j</w:t>
      </w:r>
      <w:r>
        <w:rPr>
          <w:rFonts w:asciiTheme="minorHAnsi" w:hAnsiTheme="minorHAnsi" w:cstheme="minorHAnsi"/>
          <w:szCs w:val="24"/>
        </w:rPr>
        <w:t>i</w:t>
      </w:r>
      <w:r w:rsidRPr="0030097D">
        <w:rPr>
          <w:rFonts w:asciiTheme="minorHAnsi" w:hAnsiTheme="minorHAnsi" w:cstheme="minorHAnsi"/>
          <w:szCs w:val="24"/>
        </w:rPr>
        <w:t xml:space="preserve"> vrátit </w:t>
      </w:r>
      <w:r>
        <w:rPr>
          <w:rFonts w:asciiTheme="minorHAnsi" w:hAnsiTheme="minorHAnsi" w:cstheme="minorHAnsi"/>
          <w:szCs w:val="24"/>
        </w:rPr>
        <w:t xml:space="preserve">Zhotoviteli </w:t>
      </w:r>
      <w:r w:rsidRPr="0030097D">
        <w:rPr>
          <w:rFonts w:asciiTheme="minorHAnsi" w:hAnsiTheme="minorHAnsi" w:cstheme="minorHAnsi"/>
          <w:szCs w:val="24"/>
        </w:rPr>
        <w:t xml:space="preserve">zpět k doplnění, </w:t>
      </w:r>
      <w:r>
        <w:rPr>
          <w:rFonts w:asciiTheme="minorHAnsi" w:hAnsiTheme="minorHAnsi" w:cstheme="minorHAnsi"/>
          <w:szCs w:val="24"/>
        </w:rPr>
        <w:t xml:space="preserve">doba </w:t>
      </w:r>
      <w:r w:rsidRPr="0030097D">
        <w:rPr>
          <w:rFonts w:asciiTheme="minorHAnsi" w:hAnsiTheme="minorHAnsi" w:cstheme="minorHAnsi"/>
          <w:szCs w:val="24"/>
        </w:rPr>
        <w:t>splatnosti počne běžet znovu od doručení řádně opravené</w:t>
      </w:r>
      <w:r>
        <w:rPr>
          <w:rFonts w:asciiTheme="minorHAnsi" w:hAnsiTheme="minorHAnsi" w:cstheme="minorHAnsi"/>
          <w:szCs w:val="24"/>
        </w:rPr>
        <w:t xml:space="preserve"> faktury Objednateli</w:t>
      </w:r>
      <w:r w:rsidRPr="0030097D">
        <w:rPr>
          <w:rFonts w:asciiTheme="minorHAnsi" w:hAnsiTheme="minorHAnsi" w:cstheme="minorHAnsi"/>
          <w:szCs w:val="24"/>
        </w:rPr>
        <w:t xml:space="preserve">. </w:t>
      </w:r>
    </w:p>
    <w:p w14:paraId="690A2993" w14:textId="06D2A01B" w:rsidR="00943FC8" w:rsidRDefault="001D370A" w:rsidP="00943FC8">
      <w:pPr>
        <w:pStyle w:val="Zkladntext"/>
        <w:widowControl w:val="0"/>
        <w:numPr>
          <w:ilvl w:val="1"/>
          <w:numId w:val="1"/>
        </w:numPr>
        <w:tabs>
          <w:tab w:val="clear" w:pos="720"/>
          <w:tab w:val="num" w:pos="862"/>
        </w:tabs>
        <w:snapToGrid w:val="0"/>
        <w:spacing w:after="240" w:line="276" w:lineRule="auto"/>
        <w:ind w:hanging="709"/>
        <w:rPr>
          <w:rFonts w:asciiTheme="minorHAnsi" w:hAnsiTheme="minorHAnsi" w:cstheme="minorHAnsi"/>
          <w:szCs w:val="24"/>
        </w:rPr>
      </w:pPr>
      <w:r w:rsidRPr="00746EFE">
        <w:rPr>
          <w:rFonts w:asciiTheme="minorHAnsi" w:hAnsiTheme="minorHAnsi" w:cstheme="minorHAnsi"/>
          <w:szCs w:val="24"/>
        </w:rPr>
        <w:t xml:space="preserve">Faktura musí rovněž obsahovat zřetelnou identifikaci projektu: </w:t>
      </w:r>
      <w:bookmarkStart w:id="1" w:name="_Hlk117505622"/>
      <w:r w:rsidR="007136A2" w:rsidRPr="007136A2">
        <w:rPr>
          <w:rFonts w:ascii="Calibri" w:eastAsia="Calibri" w:hAnsi="Calibri" w:cs="Calibri"/>
          <w:b/>
          <w:bCs/>
          <w:szCs w:val="24"/>
        </w:rPr>
        <w:t>Rekonstrukce veřejného osvětlení ve městě Břeclav - 2. etapa</w:t>
      </w:r>
      <w:r w:rsidRPr="00454ABE">
        <w:rPr>
          <w:rFonts w:asciiTheme="minorHAnsi" w:hAnsiTheme="minorHAnsi" w:cstheme="minorHAnsi"/>
          <w:b/>
          <w:bCs/>
          <w:szCs w:val="24"/>
        </w:rPr>
        <w:t>, reg. č. projektu</w:t>
      </w:r>
      <w:r w:rsidRPr="00F86AC5">
        <w:rPr>
          <w:rFonts w:asciiTheme="minorHAnsi" w:hAnsiTheme="minorHAnsi" w:cstheme="minorHAnsi"/>
          <w:szCs w:val="24"/>
        </w:rPr>
        <w:t xml:space="preserve"> </w:t>
      </w:r>
      <w:bookmarkEnd w:id="1"/>
      <w:r w:rsidR="007136A2" w:rsidRPr="007136A2">
        <w:rPr>
          <w:rFonts w:asciiTheme="minorHAnsi" w:hAnsiTheme="minorHAnsi" w:cstheme="minorHAnsi"/>
          <w:b/>
          <w:bCs/>
          <w:szCs w:val="24"/>
        </w:rPr>
        <w:t>2182000795</w:t>
      </w:r>
      <w:r w:rsidR="00A208A4">
        <w:rPr>
          <w:rFonts w:asciiTheme="minorHAnsi" w:hAnsiTheme="minorHAnsi" w:cstheme="minorHAnsi"/>
          <w:szCs w:val="24"/>
        </w:rPr>
        <w:t>.</w:t>
      </w:r>
      <w:r w:rsidR="00956DBD">
        <w:rPr>
          <w:rFonts w:asciiTheme="minorHAnsi" w:hAnsiTheme="minorHAnsi" w:cstheme="minorHAnsi"/>
          <w:szCs w:val="24"/>
        </w:rPr>
        <w:t xml:space="preserve"> Faktura musí obsahovat </w:t>
      </w:r>
      <w:r w:rsidR="00DC710F">
        <w:rPr>
          <w:rFonts w:asciiTheme="minorHAnsi" w:hAnsiTheme="minorHAnsi" w:cstheme="minorHAnsi"/>
          <w:szCs w:val="24"/>
        </w:rPr>
        <w:t xml:space="preserve">jako přílohu </w:t>
      </w:r>
      <w:r w:rsidR="00956DBD">
        <w:rPr>
          <w:rFonts w:asciiTheme="minorHAnsi" w:hAnsiTheme="minorHAnsi" w:cstheme="minorHAnsi"/>
          <w:szCs w:val="24"/>
        </w:rPr>
        <w:t>položkový rozpočet strukturovaný na způsobilé a nezpůsobilé výdaj</w:t>
      </w:r>
      <w:r w:rsidR="00E52B01">
        <w:rPr>
          <w:rFonts w:asciiTheme="minorHAnsi" w:hAnsiTheme="minorHAnsi" w:cstheme="minorHAnsi"/>
          <w:szCs w:val="24"/>
        </w:rPr>
        <w:t>e</w:t>
      </w:r>
      <w:r w:rsidR="00653CA6">
        <w:rPr>
          <w:rFonts w:asciiTheme="minorHAnsi" w:hAnsiTheme="minorHAnsi" w:cstheme="minorHAnsi"/>
          <w:szCs w:val="24"/>
        </w:rPr>
        <w:t xml:space="preserve"> (Dle Přílohy č. </w:t>
      </w:r>
      <w:r w:rsidR="00C5313E">
        <w:rPr>
          <w:rFonts w:asciiTheme="minorHAnsi" w:hAnsiTheme="minorHAnsi" w:cstheme="minorHAnsi"/>
          <w:szCs w:val="24"/>
        </w:rPr>
        <w:t>1</w:t>
      </w:r>
      <w:r w:rsidR="00653CA6">
        <w:rPr>
          <w:rFonts w:asciiTheme="minorHAnsi" w:hAnsiTheme="minorHAnsi" w:cstheme="minorHAnsi"/>
          <w:szCs w:val="24"/>
        </w:rPr>
        <w:t>)</w:t>
      </w:r>
      <w:r w:rsidR="00956DBD">
        <w:rPr>
          <w:rFonts w:asciiTheme="minorHAnsi" w:hAnsiTheme="minorHAnsi" w:cstheme="minorHAnsi"/>
          <w:szCs w:val="24"/>
        </w:rPr>
        <w:t>.</w:t>
      </w:r>
      <w:r w:rsidR="004A346E">
        <w:rPr>
          <w:rFonts w:asciiTheme="minorHAnsi" w:hAnsiTheme="minorHAnsi" w:cstheme="minorHAnsi"/>
          <w:szCs w:val="24"/>
        </w:rPr>
        <w:t xml:space="preserve"> </w:t>
      </w:r>
    </w:p>
    <w:p w14:paraId="5C331914" w14:textId="221A7D6E" w:rsidR="00FC4CC4" w:rsidRPr="00603EBF" w:rsidRDefault="00671AAC" w:rsidP="005F1BB0">
      <w:pPr>
        <w:pStyle w:val="Zkladntext"/>
        <w:widowControl w:val="0"/>
        <w:numPr>
          <w:ilvl w:val="1"/>
          <w:numId w:val="1"/>
        </w:numPr>
        <w:tabs>
          <w:tab w:val="clear" w:pos="720"/>
          <w:tab w:val="num" w:pos="862"/>
        </w:tabs>
        <w:snapToGrid w:val="0"/>
        <w:spacing w:after="240" w:line="276" w:lineRule="auto"/>
        <w:ind w:hanging="709"/>
        <w:rPr>
          <w:rFonts w:asciiTheme="minorHAnsi" w:hAnsiTheme="minorHAnsi" w:cstheme="minorHAnsi"/>
          <w:szCs w:val="24"/>
        </w:rPr>
      </w:pPr>
      <w:r w:rsidRPr="00603EBF">
        <w:rPr>
          <w:rFonts w:asciiTheme="minorHAnsi" w:hAnsiTheme="minorHAnsi" w:cstheme="minorHAnsi"/>
          <w:szCs w:val="24"/>
        </w:rPr>
        <w:t>Dílčí fakturace je možná v měsíčních intervalech po předložení faktury za provedené práce Zhotovitelem k rukám Objednatele.</w:t>
      </w:r>
    </w:p>
    <w:p w14:paraId="52317581" w14:textId="61FD2BE9" w:rsidR="00746EFE" w:rsidRPr="00C50A1F" w:rsidRDefault="00746EFE" w:rsidP="00746EFE">
      <w:pPr>
        <w:numPr>
          <w:ilvl w:val="0"/>
          <w:numId w:val="1"/>
        </w:numPr>
        <w:tabs>
          <w:tab w:val="clear" w:pos="360"/>
          <w:tab w:val="num" w:pos="709"/>
        </w:tabs>
        <w:spacing w:after="240" w:line="276" w:lineRule="auto"/>
        <w:ind w:left="709" w:hanging="709"/>
        <w:jc w:val="both"/>
        <w:rPr>
          <w:rFonts w:asciiTheme="minorHAnsi" w:hAnsiTheme="minorHAnsi" w:cstheme="minorHAnsi"/>
          <w:b/>
          <w:bCs/>
          <w:color w:val="2E74B5"/>
          <w:sz w:val="24"/>
          <w:szCs w:val="24"/>
        </w:rPr>
      </w:pPr>
      <w:r>
        <w:rPr>
          <w:rFonts w:asciiTheme="minorHAnsi" w:hAnsiTheme="minorHAnsi" w:cstheme="minorHAnsi"/>
          <w:b/>
          <w:bCs/>
          <w:color w:val="2E74B5"/>
          <w:sz w:val="24"/>
          <w:szCs w:val="24"/>
        </w:rPr>
        <w:t xml:space="preserve">DALŠÍ PRÁVA A </w:t>
      </w:r>
      <w:r w:rsidRPr="00C50A1F">
        <w:rPr>
          <w:rFonts w:asciiTheme="minorHAnsi" w:hAnsiTheme="minorHAnsi" w:cstheme="minorHAnsi"/>
          <w:b/>
          <w:bCs/>
          <w:color w:val="2E74B5"/>
          <w:sz w:val="24"/>
          <w:szCs w:val="24"/>
        </w:rPr>
        <w:t xml:space="preserve">POVINNOSTI </w:t>
      </w:r>
      <w:r>
        <w:rPr>
          <w:rFonts w:asciiTheme="minorHAnsi" w:hAnsiTheme="minorHAnsi" w:cstheme="minorHAnsi"/>
          <w:b/>
          <w:bCs/>
          <w:color w:val="2E74B5"/>
          <w:sz w:val="24"/>
          <w:szCs w:val="24"/>
        </w:rPr>
        <w:t>SMLUVNÍCH STRAN</w:t>
      </w:r>
    </w:p>
    <w:p w14:paraId="4E75BA0B" w14:textId="77777777" w:rsidR="00746EFE" w:rsidRDefault="00746EFE" w:rsidP="00746EFE">
      <w:pPr>
        <w:pStyle w:val="Zkladntext"/>
        <w:widowControl w:val="0"/>
        <w:numPr>
          <w:ilvl w:val="1"/>
          <w:numId w:val="1"/>
        </w:numPr>
        <w:tabs>
          <w:tab w:val="clear" w:pos="720"/>
          <w:tab w:val="num" w:pos="862"/>
        </w:tabs>
        <w:snapToGrid w:val="0"/>
        <w:spacing w:after="240" w:line="276" w:lineRule="auto"/>
        <w:ind w:left="709" w:hanging="709"/>
        <w:rPr>
          <w:rFonts w:asciiTheme="minorHAnsi" w:hAnsiTheme="minorHAnsi" w:cstheme="minorHAnsi"/>
          <w:szCs w:val="24"/>
        </w:rPr>
      </w:pPr>
      <w:r>
        <w:rPr>
          <w:rFonts w:asciiTheme="minorHAnsi" w:hAnsiTheme="minorHAnsi" w:cstheme="minorHAnsi"/>
          <w:szCs w:val="24"/>
        </w:rPr>
        <w:t xml:space="preserve">Zhotovitel je povinen obstarat veškerý materiál potřebný k řádné realizaci Díla. </w:t>
      </w:r>
    </w:p>
    <w:p w14:paraId="60347A1D" w14:textId="4DE365DA" w:rsidR="00746EFE" w:rsidRPr="00BF0A75" w:rsidRDefault="00746EFE" w:rsidP="00474B56">
      <w:pPr>
        <w:pStyle w:val="Zkladntext"/>
        <w:widowControl w:val="0"/>
        <w:numPr>
          <w:ilvl w:val="1"/>
          <w:numId w:val="1"/>
        </w:numPr>
        <w:tabs>
          <w:tab w:val="clear" w:pos="720"/>
          <w:tab w:val="num" w:pos="862"/>
        </w:tabs>
        <w:snapToGrid w:val="0"/>
        <w:spacing w:after="240" w:line="276" w:lineRule="auto"/>
        <w:ind w:left="709" w:hanging="709"/>
        <w:rPr>
          <w:rFonts w:ascii="Calibri" w:hAnsi="Calibri" w:cstheme="minorHAnsi"/>
          <w:szCs w:val="24"/>
        </w:rPr>
      </w:pPr>
      <w:r w:rsidRPr="00BF0A75">
        <w:rPr>
          <w:rFonts w:ascii="Calibri" w:hAnsi="Calibri"/>
          <w:szCs w:val="24"/>
        </w:rPr>
        <w:t>Zhotovitel je povinen při realizaci Díla dodržovat veškeré bezpečnostní, hygienické, protipožární a další platné právní předpisy, které se týkají jeho činnosti při provádění Díla, a platné technické normy.</w:t>
      </w:r>
    </w:p>
    <w:p w14:paraId="583D8619" w14:textId="00DFC440" w:rsidR="00746EFE" w:rsidRDefault="00746EFE" w:rsidP="00746EFE">
      <w:pPr>
        <w:pStyle w:val="Zkladntext"/>
        <w:widowControl w:val="0"/>
        <w:numPr>
          <w:ilvl w:val="1"/>
          <w:numId w:val="1"/>
        </w:numPr>
        <w:tabs>
          <w:tab w:val="clear" w:pos="720"/>
          <w:tab w:val="num" w:pos="862"/>
        </w:tabs>
        <w:snapToGrid w:val="0"/>
        <w:spacing w:after="240" w:line="276" w:lineRule="auto"/>
        <w:ind w:left="709" w:hanging="709"/>
        <w:rPr>
          <w:rFonts w:ascii="Calibri" w:hAnsi="Calibri" w:cstheme="minorHAnsi"/>
          <w:szCs w:val="24"/>
        </w:rPr>
      </w:pPr>
      <w:r>
        <w:rPr>
          <w:rFonts w:ascii="Calibri" w:hAnsi="Calibri" w:cstheme="minorHAnsi"/>
          <w:szCs w:val="24"/>
        </w:rPr>
        <w:t xml:space="preserve">Zhotovitel je povinen zajistit potřebná opatření na ochranu osob a majetku i mimo prostory </w:t>
      </w:r>
      <w:r w:rsidR="00B31619">
        <w:rPr>
          <w:rFonts w:ascii="Calibri" w:hAnsi="Calibri" w:cstheme="minorHAnsi"/>
          <w:szCs w:val="24"/>
        </w:rPr>
        <w:t>s</w:t>
      </w:r>
      <w:r>
        <w:rPr>
          <w:rFonts w:ascii="Calibri" w:hAnsi="Calibri" w:cstheme="minorHAnsi"/>
          <w:szCs w:val="24"/>
        </w:rPr>
        <w:t>taveniště, moh</w:t>
      </w:r>
      <w:r w:rsidR="00840130">
        <w:rPr>
          <w:rFonts w:ascii="Calibri" w:hAnsi="Calibri" w:cstheme="minorHAnsi"/>
          <w:szCs w:val="24"/>
        </w:rPr>
        <w:t>o</w:t>
      </w:r>
      <w:r>
        <w:rPr>
          <w:rFonts w:ascii="Calibri" w:hAnsi="Calibri" w:cstheme="minorHAnsi"/>
          <w:szCs w:val="24"/>
        </w:rPr>
        <w:t xml:space="preserve">u-li být prováděním Díla dotčeny. Zhotovitel je povinen zajistit veškeré při provádění Díla potřebné dopravní značení. </w:t>
      </w:r>
    </w:p>
    <w:p w14:paraId="7CE09F9A" w14:textId="51041F03" w:rsidR="001A7E23" w:rsidRDefault="00746EFE" w:rsidP="001A7E23">
      <w:pPr>
        <w:pStyle w:val="Zkladntext"/>
        <w:widowControl w:val="0"/>
        <w:numPr>
          <w:ilvl w:val="1"/>
          <w:numId w:val="1"/>
        </w:numPr>
        <w:tabs>
          <w:tab w:val="clear" w:pos="720"/>
          <w:tab w:val="num" w:pos="862"/>
        </w:tabs>
        <w:snapToGrid w:val="0"/>
        <w:spacing w:after="240" w:line="276" w:lineRule="auto"/>
        <w:ind w:left="709" w:hanging="709"/>
        <w:rPr>
          <w:rFonts w:ascii="Calibri" w:hAnsi="Calibri" w:cstheme="minorHAnsi"/>
          <w:szCs w:val="24"/>
        </w:rPr>
      </w:pPr>
      <w:r>
        <w:rPr>
          <w:rFonts w:ascii="Calibri" w:hAnsi="Calibri" w:cstheme="minorHAnsi"/>
          <w:szCs w:val="24"/>
        </w:rPr>
        <w:t xml:space="preserve">Veškerá případně potřebná povolení zvláštního užívání pozemních komunikací si zajištuje a hradí svým jménem Zhotovitel. </w:t>
      </w:r>
    </w:p>
    <w:p w14:paraId="05C70625" w14:textId="17530198" w:rsidR="00746EFE" w:rsidRPr="00A22B29" w:rsidRDefault="00746EFE" w:rsidP="00746EFE">
      <w:pPr>
        <w:pStyle w:val="Zkladntext"/>
        <w:widowControl w:val="0"/>
        <w:numPr>
          <w:ilvl w:val="1"/>
          <w:numId w:val="1"/>
        </w:numPr>
        <w:tabs>
          <w:tab w:val="clear" w:pos="720"/>
          <w:tab w:val="num" w:pos="862"/>
        </w:tabs>
        <w:snapToGrid w:val="0"/>
        <w:spacing w:after="240" w:line="276" w:lineRule="auto"/>
        <w:ind w:left="709" w:hanging="709"/>
        <w:rPr>
          <w:rFonts w:ascii="Calibri" w:hAnsi="Calibri" w:cstheme="minorHAnsi"/>
          <w:szCs w:val="24"/>
        </w:rPr>
      </w:pPr>
      <w:r w:rsidRPr="00676784">
        <w:rPr>
          <w:rFonts w:asciiTheme="minorHAnsi" w:hAnsiTheme="minorHAnsi" w:cstheme="minorHAnsi"/>
          <w:szCs w:val="24"/>
        </w:rPr>
        <w:t>Zhotovitel je povinen zajistit dodržování pracovněprávních předpisů, zejména zákona č. 262/2006 Sb., zákoník práce, ve znění pozdějších předpisů (se zvláštním zřetelem na regulaci odměňování, pracovní doby, doby odpočinku mezi směnami atp.), zákona č.</w:t>
      </w:r>
      <w:r>
        <w:rPr>
          <w:rFonts w:asciiTheme="minorHAnsi" w:hAnsiTheme="minorHAnsi" w:cstheme="minorHAnsi"/>
          <w:szCs w:val="24"/>
        </w:rPr>
        <w:t> </w:t>
      </w:r>
      <w:r w:rsidRPr="00676784">
        <w:rPr>
          <w:rFonts w:asciiTheme="minorHAnsi" w:hAnsiTheme="minorHAnsi" w:cstheme="minorHAnsi"/>
          <w:szCs w:val="24"/>
        </w:rPr>
        <w:t xml:space="preserve">435/2004 Sb., o zaměstnanosti, ve znění pozdějších předpisů (se zvláštním zřetelem na regulaci zaměstnávání cizinců), a to vůči všem osobám, které se na </w:t>
      </w:r>
      <w:r>
        <w:rPr>
          <w:rFonts w:asciiTheme="minorHAnsi" w:hAnsiTheme="minorHAnsi" w:cstheme="minorHAnsi"/>
          <w:szCs w:val="24"/>
        </w:rPr>
        <w:t xml:space="preserve">provádění Díla </w:t>
      </w:r>
      <w:r w:rsidRPr="00676784">
        <w:rPr>
          <w:rFonts w:asciiTheme="minorHAnsi" w:hAnsiTheme="minorHAnsi" w:cstheme="minorHAnsi"/>
          <w:szCs w:val="24"/>
        </w:rPr>
        <w:t>podílejí</w:t>
      </w:r>
      <w:r>
        <w:rPr>
          <w:rFonts w:asciiTheme="minorHAnsi" w:hAnsiTheme="minorHAnsi" w:cstheme="minorHAnsi"/>
          <w:szCs w:val="24"/>
        </w:rPr>
        <w:t>,</w:t>
      </w:r>
      <w:r w:rsidRPr="00676784">
        <w:rPr>
          <w:rFonts w:asciiTheme="minorHAnsi" w:hAnsiTheme="minorHAnsi" w:cstheme="minorHAnsi"/>
          <w:szCs w:val="24"/>
        </w:rPr>
        <w:t xml:space="preserve"> </w:t>
      </w:r>
      <w:r w:rsidRPr="00413C03">
        <w:rPr>
          <w:rFonts w:asciiTheme="minorHAnsi" w:hAnsiTheme="minorHAnsi" w:cstheme="minorHAnsi"/>
          <w:szCs w:val="24"/>
        </w:rPr>
        <w:t xml:space="preserve">a bez ohledu na to, zda jsou práce na Díle prováděny bezprostředně Zhotovitelem či jeho poddodavateli. </w:t>
      </w:r>
      <w:r w:rsidRPr="00A22B29">
        <w:rPr>
          <w:rFonts w:ascii="Calibri" w:hAnsi="Calibri"/>
          <w:szCs w:val="24"/>
        </w:rPr>
        <w:t>Na výzvu</w:t>
      </w:r>
      <w:r w:rsidR="00EA504F">
        <w:rPr>
          <w:rFonts w:ascii="Calibri" w:hAnsi="Calibri"/>
          <w:szCs w:val="24"/>
        </w:rPr>
        <w:t xml:space="preserve"> O</w:t>
      </w:r>
      <w:r w:rsidRPr="00A22B29">
        <w:rPr>
          <w:rFonts w:ascii="Calibri" w:hAnsi="Calibri"/>
          <w:szCs w:val="24"/>
        </w:rPr>
        <w:t xml:space="preserve">bjednatele je </w:t>
      </w:r>
      <w:r>
        <w:rPr>
          <w:rFonts w:ascii="Calibri" w:hAnsi="Calibri"/>
          <w:szCs w:val="24"/>
        </w:rPr>
        <w:t>Z</w:t>
      </w:r>
      <w:r w:rsidRPr="00A22B29">
        <w:rPr>
          <w:rFonts w:ascii="Calibri" w:hAnsi="Calibri"/>
          <w:szCs w:val="24"/>
        </w:rPr>
        <w:t xml:space="preserve">hotovitel povinen dodržování těchto povinností </w:t>
      </w:r>
      <w:r>
        <w:rPr>
          <w:rFonts w:ascii="Calibri" w:hAnsi="Calibri"/>
          <w:szCs w:val="24"/>
        </w:rPr>
        <w:t>O</w:t>
      </w:r>
      <w:r w:rsidRPr="00A22B29">
        <w:rPr>
          <w:rFonts w:ascii="Calibri" w:hAnsi="Calibri"/>
          <w:szCs w:val="24"/>
        </w:rPr>
        <w:t>bjednateli v jím požadovaném rozsahu prokázat.</w:t>
      </w:r>
    </w:p>
    <w:p w14:paraId="3F435A8F" w14:textId="2FD45886" w:rsidR="00746EFE" w:rsidRPr="00E83BBE" w:rsidRDefault="00746EFE" w:rsidP="00746EFE">
      <w:pPr>
        <w:pStyle w:val="Zkladntext"/>
        <w:widowControl w:val="0"/>
        <w:numPr>
          <w:ilvl w:val="1"/>
          <w:numId w:val="1"/>
        </w:numPr>
        <w:tabs>
          <w:tab w:val="clear" w:pos="720"/>
          <w:tab w:val="num" w:pos="709"/>
          <w:tab w:val="num" w:pos="862"/>
        </w:tabs>
        <w:snapToGrid w:val="0"/>
        <w:spacing w:after="240" w:line="276" w:lineRule="auto"/>
        <w:ind w:left="709" w:hanging="709"/>
        <w:rPr>
          <w:rFonts w:asciiTheme="minorHAnsi" w:hAnsiTheme="minorHAnsi" w:cstheme="minorHAnsi"/>
          <w:szCs w:val="24"/>
        </w:rPr>
      </w:pPr>
      <w:r w:rsidRPr="00E83BBE">
        <w:rPr>
          <w:rFonts w:asciiTheme="minorHAnsi" w:hAnsiTheme="minorHAnsi" w:cstheme="minorHAnsi"/>
          <w:szCs w:val="24"/>
        </w:rPr>
        <w:lastRenderedPageBreak/>
        <w:t xml:space="preserve">Zhotovitel je povinen zajistit řádné a včasné plnění finančních závazků svým poddodavatelům, kdy za řádné a včasné plnění se považuje plné uhrazení poddodavatelem vystavených faktur za plnění poskytnutá k plnění </w:t>
      </w:r>
      <w:r w:rsidRPr="003042D8">
        <w:rPr>
          <w:rFonts w:asciiTheme="minorHAnsi" w:hAnsiTheme="minorHAnsi" w:cstheme="minorHAnsi"/>
          <w:szCs w:val="24"/>
        </w:rPr>
        <w:t xml:space="preserve">Díla v jimi vzájemně dohodnutých termínech, vždy však nejpozději do 5 pracovních dnů od obdržení platby ceny </w:t>
      </w:r>
      <w:r w:rsidR="00BE3567">
        <w:rPr>
          <w:rFonts w:asciiTheme="minorHAnsi" w:hAnsiTheme="minorHAnsi" w:cstheme="minorHAnsi"/>
          <w:szCs w:val="24"/>
        </w:rPr>
        <w:t>D</w:t>
      </w:r>
      <w:r w:rsidRPr="003042D8">
        <w:rPr>
          <w:rFonts w:asciiTheme="minorHAnsi" w:hAnsiTheme="minorHAnsi" w:cstheme="minorHAnsi"/>
          <w:szCs w:val="24"/>
        </w:rPr>
        <w:t>íla od Objednatele. Zhotovitel se zavazuje přenést to</w:t>
      </w:r>
      <w:r w:rsidRPr="00E83BBE">
        <w:rPr>
          <w:rFonts w:asciiTheme="minorHAnsi" w:hAnsiTheme="minorHAnsi" w:cstheme="minorHAnsi"/>
          <w:szCs w:val="24"/>
        </w:rPr>
        <w:t xml:space="preserve">tožnou povinnost do dalších úrovní dodavatelského řetězce. </w:t>
      </w:r>
    </w:p>
    <w:p w14:paraId="15F604BB" w14:textId="2DE1695F" w:rsidR="00746EFE" w:rsidRPr="002C300F" w:rsidRDefault="00746EFE" w:rsidP="002C300F">
      <w:pPr>
        <w:pStyle w:val="Zkladntext"/>
        <w:widowControl w:val="0"/>
        <w:snapToGrid w:val="0"/>
        <w:spacing w:after="240" w:line="276" w:lineRule="auto"/>
        <w:ind w:left="709"/>
        <w:rPr>
          <w:rFonts w:asciiTheme="minorHAnsi" w:hAnsiTheme="minorHAnsi" w:cstheme="minorHAnsi"/>
          <w:szCs w:val="24"/>
        </w:rPr>
      </w:pPr>
      <w:r w:rsidRPr="00A45513">
        <w:rPr>
          <w:rFonts w:asciiTheme="minorHAnsi" w:hAnsiTheme="minorHAnsi" w:cstheme="minorHAnsi"/>
          <w:bCs/>
          <w:szCs w:val="24"/>
        </w:rPr>
        <w:t>Zhotovitel je oprávněn provést Dílo za pomocí poddodavatelů. Za poddodávku je pro tento účel považována realizace dílčích prací jinými subjekty pro Zhotovitele.</w:t>
      </w:r>
      <w:r w:rsidRPr="00A45513">
        <w:rPr>
          <w:rFonts w:asciiTheme="minorHAnsi" w:hAnsiTheme="minorHAnsi" w:cstheme="minorHAnsi"/>
          <w:szCs w:val="24"/>
        </w:rPr>
        <w:t xml:space="preserve"> Zhotovit</w:t>
      </w:r>
      <w:r w:rsidRPr="00487F3A">
        <w:rPr>
          <w:rFonts w:asciiTheme="minorHAnsi" w:hAnsiTheme="minorHAnsi" w:cstheme="minorHAnsi"/>
          <w:szCs w:val="24"/>
        </w:rPr>
        <w:t xml:space="preserve">el písemně oznámil poddodavatele, které hodlá využít pro realizaci Díla, Objednateli před uzavřením Smlouvy. Poddodavatele je Zhotovitel oprávněn měnit, jakoukoliv změnu poddodavatelů je však povinen Objednateli oznámit před zapojením nového poddodavatele do plnění Díla. </w:t>
      </w:r>
      <w:r w:rsidRPr="00487F3A">
        <w:rPr>
          <w:rFonts w:ascii="Calibri" w:hAnsi="Calibri"/>
          <w:szCs w:val="24"/>
        </w:rPr>
        <w:t>V rozsahu, v němž Zhotovitel v zadávacím řízení prokazoval kvalifikaci k plnění Zakázky prostřednictvím poddodavatele, je povinen Dílo provádět prostřednictvím příslušného poddodavatele</w:t>
      </w:r>
      <w:r w:rsidRPr="00A45513">
        <w:rPr>
          <w:rFonts w:ascii="Calibri" w:hAnsi="Calibri"/>
          <w:szCs w:val="24"/>
        </w:rPr>
        <w:t xml:space="preserve">, nebyl-li tento poddodavatel změněn způsobem dále stanoveným. Změna tohoto poddodavatele je možná pouze po prokázání splnění příslušné části kvalifikace novým poddodavatelem minimálně v rozsahu, v jakém ji prokazoval nahrazovaný poddodavatel. </w:t>
      </w:r>
      <w:r w:rsidRPr="00A45513">
        <w:rPr>
          <w:rFonts w:asciiTheme="minorHAnsi" w:hAnsiTheme="minorHAnsi" w:cstheme="minorHAnsi"/>
          <w:szCs w:val="24"/>
        </w:rPr>
        <w:t xml:space="preserve">Zhotovitel je povinen kdykoli v průběhu plnění Smlouvy na žádost Objednatele předložit kompletní seznam částí Díla plněných prostřednictvím poddodavatelů včetně identifikace těchto poddodavatelů. Zhotovitel se zavazuje realizovat práce vyžadující zvláštní způsobilost nebo povolení podle příslušných předpisů osobami, které tuto podmínku splňují. Na výzvu Objednatele je Zhotovitel povinen splnění </w:t>
      </w:r>
      <w:r w:rsidRPr="002C300F">
        <w:rPr>
          <w:rFonts w:asciiTheme="minorHAnsi" w:hAnsiTheme="minorHAnsi" w:cstheme="minorHAnsi"/>
          <w:szCs w:val="24"/>
        </w:rPr>
        <w:t>této povinnosti Objednateli bez zbytečného odkladu prokázat.</w:t>
      </w:r>
    </w:p>
    <w:p w14:paraId="1A20392D" w14:textId="1419EF12" w:rsidR="00746EFE" w:rsidRPr="001A0B02" w:rsidRDefault="00746EFE" w:rsidP="00746EFE">
      <w:pPr>
        <w:pStyle w:val="Zkladntext"/>
        <w:widowControl w:val="0"/>
        <w:numPr>
          <w:ilvl w:val="1"/>
          <w:numId w:val="1"/>
        </w:numPr>
        <w:tabs>
          <w:tab w:val="clear" w:pos="720"/>
          <w:tab w:val="num" w:pos="709"/>
          <w:tab w:val="num" w:pos="862"/>
        </w:tabs>
        <w:snapToGrid w:val="0"/>
        <w:spacing w:after="240" w:line="276" w:lineRule="auto"/>
        <w:ind w:left="709" w:hanging="709"/>
        <w:rPr>
          <w:rFonts w:ascii="Calibri" w:hAnsi="Calibri" w:cstheme="minorHAnsi"/>
          <w:szCs w:val="24"/>
        </w:rPr>
      </w:pPr>
      <w:r w:rsidRPr="001A0B02">
        <w:rPr>
          <w:rFonts w:ascii="Calibri" w:hAnsi="Calibri" w:cstheme="minorHAnsi"/>
          <w:szCs w:val="24"/>
        </w:rPr>
        <w:t xml:space="preserve">Zhotovitel souhlasí s právem Objednatele prověřit po předání a převzetí Díla splnění parametrů Díla stanovených Smlouvou provedením měření osvětlenosti/jasů k tomu certifikovanou třetí osobou. Náklady s tímto spojené jdou k tíži Objednatele, pokud bude prokázána shoda Díla s touto Smlouvou, a opačně k tíži Zhotovitele, pokud tato shoda prokázána nebude. V takovém případě Zhotovitel uhradí Objednateli jím vynaložené náklady na měření nejpozději do 14 </w:t>
      </w:r>
      <w:r w:rsidR="00A45513">
        <w:rPr>
          <w:rFonts w:ascii="Calibri" w:hAnsi="Calibri" w:cstheme="minorHAnsi"/>
          <w:szCs w:val="24"/>
        </w:rPr>
        <w:t xml:space="preserve">kalendářních </w:t>
      </w:r>
      <w:r w:rsidRPr="001A0B02">
        <w:rPr>
          <w:rFonts w:ascii="Calibri" w:hAnsi="Calibri" w:cstheme="minorHAnsi"/>
          <w:szCs w:val="24"/>
        </w:rPr>
        <w:t xml:space="preserve">dnů, kdy mu budou Objednatelem písemně vyúčtovány. Zhotovitel je povinen poskytnout Objednateli, resp. jím zvolenému dodavateli měření, při tomto měření veškerou potřebnou součinnost. </w:t>
      </w:r>
    </w:p>
    <w:p w14:paraId="613E3283" w14:textId="15B9156D" w:rsidR="00746EFE" w:rsidRDefault="00746EFE" w:rsidP="00746EFE">
      <w:pPr>
        <w:pStyle w:val="Odstavecseseznamem"/>
        <w:numPr>
          <w:ilvl w:val="1"/>
          <w:numId w:val="1"/>
        </w:numPr>
        <w:tabs>
          <w:tab w:val="clear" w:pos="720"/>
          <w:tab w:val="num" w:pos="709"/>
          <w:tab w:val="num" w:pos="862"/>
        </w:tabs>
        <w:spacing w:after="240" w:line="276" w:lineRule="auto"/>
        <w:ind w:left="709" w:hanging="709"/>
        <w:contextualSpacing/>
        <w:jc w:val="both"/>
        <w:rPr>
          <w:rFonts w:ascii="Calibri" w:hAnsi="Calibri"/>
          <w:sz w:val="24"/>
          <w:szCs w:val="24"/>
        </w:rPr>
      </w:pPr>
      <w:r w:rsidRPr="00A22B29">
        <w:rPr>
          <w:rFonts w:ascii="Calibri" w:hAnsi="Calibri"/>
          <w:sz w:val="24"/>
          <w:szCs w:val="24"/>
        </w:rPr>
        <w:t xml:space="preserve">Zhotovitel, jako jeho původce, je povinen na svůj náklad průběžně odstraňovat z místa provádění </w:t>
      </w:r>
      <w:r w:rsidR="00BE3567">
        <w:rPr>
          <w:rFonts w:ascii="Calibri" w:hAnsi="Calibri"/>
          <w:sz w:val="24"/>
          <w:szCs w:val="24"/>
        </w:rPr>
        <w:t>D</w:t>
      </w:r>
      <w:r w:rsidRPr="00A22B29">
        <w:rPr>
          <w:rFonts w:ascii="Calibri" w:hAnsi="Calibri"/>
          <w:sz w:val="24"/>
          <w:szCs w:val="24"/>
        </w:rPr>
        <w:t xml:space="preserve">íla odpadový a obalový materiál vzniklý při provádění </w:t>
      </w:r>
      <w:r w:rsidR="00BE3567">
        <w:rPr>
          <w:rFonts w:ascii="Calibri" w:hAnsi="Calibri"/>
          <w:sz w:val="24"/>
          <w:szCs w:val="24"/>
        </w:rPr>
        <w:t>D</w:t>
      </w:r>
      <w:r w:rsidRPr="00A22B29">
        <w:rPr>
          <w:rFonts w:ascii="Calibri" w:hAnsi="Calibri"/>
          <w:sz w:val="24"/>
          <w:szCs w:val="24"/>
        </w:rPr>
        <w:t>íla, zajistit jeho odstranění či využití a vést jeho evidenci, a to vše v plném souladu se zákonem č.</w:t>
      </w:r>
      <w:r>
        <w:rPr>
          <w:rFonts w:ascii="Calibri" w:hAnsi="Calibri"/>
          <w:sz w:val="24"/>
          <w:szCs w:val="24"/>
        </w:rPr>
        <w:t> </w:t>
      </w:r>
      <w:r w:rsidRPr="00A22B29">
        <w:rPr>
          <w:rFonts w:ascii="Calibri" w:hAnsi="Calibri"/>
          <w:sz w:val="24"/>
          <w:szCs w:val="24"/>
        </w:rPr>
        <w:t xml:space="preserve">541/2020 Sb., o odpadech, ve znění pozdějších předpisů, a s dalšími relevantními právními předpisy. </w:t>
      </w:r>
    </w:p>
    <w:p w14:paraId="1F34E1CC" w14:textId="77777777" w:rsidR="00A3479E" w:rsidRPr="00A07296" w:rsidRDefault="00A3479E" w:rsidP="00A3479E">
      <w:pPr>
        <w:pStyle w:val="Odstavecseseznamem"/>
        <w:tabs>
          <w:tab w:val="num" w:pos="862"/>
        </w:tabs>
        <w:spacing w:after="240" w:line="276" w:lineRule="auto"/>
        <w:ind w:left="709"/>
        <w:contextualSpacing/>
        <w:jc w:val="both"/>
        <w:rPr>
          <w:rFonts w:ascii="Calibri" w:hAnsi="Calibri"/>
          <w:sz w:val="24"/>
          <w:szCs w:val="24"/>
        </w:rPr>
      </w:pPr>
    </w:p>
    <w:p w14:paraId="2A24AA27" w14:textId="6E7E27ED" w:rsidR="00746EFE" w:rsidRPr="0099334C" w:rsidRDefault="00746EFE" w:rsidP="0099334C">
      <w:pPr>
        <w:pStyle w:val="Odstavecseseznamem"/>
        <w:numPr>
          <w:ilvl w:val="1"/>
          <w:numId w:val="1"/>
        </w:numPr>
        <w:spacing w:after="240" w:line="276" w:lineRule="auto"/>
        <w:jc w:val="both"/>
        <w:rPr>
          <w:rFonts w:asciiTheme="minorHAnsi" w:hAnsiTheme="minorHAnsi"/>
          <w:sz w:val="24"/>
          <w:szCs w:val="24"/>
        </w:rPr>
      </w:pPr>
      <w:r w:rsidRPr="0099334C">
        <w:rPr>
          <w:rFonts w:asciiTheme="minorHAnsi" w:hAnsiTheme="minorHAnsi"/>
          <w:sz w:val="24"/>
          <w:szCs w:val="24"/>
        </w:rPr>
        <w:t xml:space="preserve">Pokud činností Zhotovitele dojde ke způsobení škody Objednateli nebo třetím osobám, je Zhotovitel povinen bez zbytečného odkladu tuto škodu nahradit. Veškeré náklady s tím spojené nese Zhotovitel. Takto Zhotovitel odpovídá i za škodu způsobenou při provádění </w:t>
      </w:r>
      <w:r w:rsidR="00BE3567">
        <w:rPr>
          <w:rFonts w:asciiTheme="minorHAnsi" w:hAnsiTheme="minorHAnsi"/>
          <w:sz w:val="24"/>
          <w:szCs w:val="24"/>
        </w:rPr>
        <w:t>D</w:t>
      </w:r>
      <w:r w:rsidRPr="0099334C">
        <w:rPr>
          <w:rFonts w:asciiTheme="minorHAnsi" w:hAnsiTheme="minorHAnsi"/>
          <w:sz w:val="24"/>
          <w:szCs w:val="24"/>
        </w:rPr>
        <w:t xml:space="preserve">íla činností těch, kteří pro něj </w:t>
      </w:r>
      <w:r w:rsidR="00BE3567">
        <w:rPr>
          <w:rFonts w:asciiTheme="minorHAnsi" w:hAnsiTheme="minorHAnsi"/>
          <w:sz w:val="24"/>
          <w:szCs w:val="24"/>
        </w:rPr>
        <w:t>D</w:t>
      </w:r>
      <w:r w:rsidRPr="0099334C">
        <w:rPr>
          <w:rFonts w:asciiTheme="minorHAnsi" w:hAnsiTheme="minorHAnsi"/>
          <w:sz w:val="24"/>
          <w:szCs w:val="24"/>
        </w:rPr>
        <w:t xml:space="preserve">ílo provádějí, včetně jeho poddodavatelů, a za škodu </w:t>
      </w:r>
      <w:r w:rsidRPr="0099334C">
        <w:rPr>
          <w:rFonts w:asciiTheme="minorHAnsi" w:hAnsiTheme="minorHAnsi"/>
          <w:sz w:val="24"/>
          <w:szCs w:val="24"/>
        </w:rPr>
        <w:lastRenderedPageBreak/>
        <w:t xml:space="preserve">způsobenou okolnostmi, které mají původ v povaze strojů, přístrojů nebo jiných věcí, které Zhotovitel použil nebo hodlal použít při provádění </w:t>
      </w:r>
      <w:r w:rsidR="00BE3567">
        <w:rPr>
          <w:rFonts w:asciiTheme="minorHAnsi" w:hAnsiTheme="minorHAnsi"/>
          <w:sz w:val="24"/>
          <w:szCs w:val="24"/>
        </w:rPr>
        <w:t>D</w:t>
      </w:r>
      <w:r w:rsidRPr="0099334C">
        <w:rPr>
          <w:rFonts w:asciiTheme="minorHAnsi" w:hAnsiTheme="minorHAnsi"/>
          <w:sz w:val="24"/>
          <w:szCs w:val="24"/>
        </w:rPr>
        <w:t xml:space="preserve">íla. </w:t>
      </w:r>
    </w:p>
    <w:p w14:paraId="71CA10D5" w14:textId="48BA7F08" w:rsidR="0099334C" w:rsidRDefault="0099334C" w:rsidP="0099334C">
      <w:pPr>
        <w:pStyle w:val="Odstavecseseznamem"/>
        <w:numPr>
          <w:ilvl w:val="1"/>
          <w:numId w:val="1"/>
        </w:numPr>
        <w:spacing w:after="240" w:line="276" w:lineRule="auto"/>
        <w:jc w:val="both"/>
        <w:rPr>
          <w:rFonts w:asciiTheme="minorHAnsi" w:hAnsiTheme="minorHAnsi"/>
          <w:sz w:val="24"/>
          <w:szCs w:val="24"/>
        </w:rPr>
      </w:pPr>
      <w:r w:rsidRPr="00A22B29">
        <w:rPr>
          <w:rFonts w:ascii="Calibri" w:hAnsi="Calibri"/>
          <w:sz w:val="24"/>
          <w:szCs w:val="24"/>
        </w:rPr>
        <w:t>Zh</w:t>
      </w:r>
      <w:r w:rsidRPr="00A22B29">
        <w:rPr>
          <w:rFonts w:asciiTheme="minorHAnsi" w:hAnsiTheme="minorHAnsi"/>
          <w:sz w:val="24"/>
          <w:szCs w:val="24"/>
        </w:rPr>
        <w:t xml:space="preserve">otovitel je povinen být po celou dobu provádění </w:t>
      </w:r>
      <w:r w:rsidR="00BE3567">
        <w:rPr>
          <w:rFonts w:asciiTheme="minorHAnsi" w:hAnsiTheme="minorHAnsi"/>
          <w:sz w:val="24"/>
          <w:szCs w:val="24"/>
        </w:rPr>
        <w:t>D</w:t>
      </w:r>
      <w:r w:rsidRPr="00A22B29">
        <w:rPr>
          <w:rFonts w:asciiTheme="minorHAnsi" w:hAnsiTheme="minorHAnsi"/>
          <w:sz w:val="24"/>
          <w:szCs w:val="24"/>
        </w:rPr>
        <w:t xml:space="preserve">íla pojištěn proti škodám </w:t>
      </w:r>
      <w:bookmarkStart w:id="2" w:name="_Hlk117498412"/>
      <w:r w:rsidRPr="00A22B29">
        <w:rPr>
          <w:rFonts w:asciiTheme="minorHAnsi" w:hAnsiTheme="minorHAnsi"/>
          <w:sz w:val="24"/>
          <w:szCs w:val="24"/>
        </w:rPr>
        <w:t xml:space="preserve">způsobeným jeho činností třetím osobám včetně možných škod způsobených pracovníky </w:t>
      </w:r>
      <w:r>
        <w:rPr>
          <w:rFonts w:asciiTheme="minorHAnsi" w:hAnsiTheme="minorHAnsi"/>
          <w:sz w:val="24"/>
          <w:szCs w:val="24"/>
        </w:rPr>
        <w:t>Z</w:t>
      </w:r>
      <w:r w:rsidRPr="00A22B29">
        <w:rPr>
          <w:rFonts w:asciiTheme="minorHAnsi" w:hAnsiTheme="minorHAnsi"/>
          <w:sz w:val="24"/>
          <w:szCs w:val="24"/>
        </w:rPr>
        <w:t xml:space="preserve">hotovitele a k provedení </w:t>
      </w:r>
      <w:r w:rsidR="00BE3567">
        <w:rPr>
          <w:rFonts w:asciiTheme="minorHAnsi" w:hAnsiTheme="minorHAnsi"/>
          <w:sz w:val="24"/>
          <w:szCs w:val="24"/>
        </w:rPr>
        <w:t>D</w:t>
      </w:r>
      <w:r w:rsidRPr="00A22B29">
        <w:rPr>
          <w:rFonts w:asciiTheme="minorHAnsi" w:hAnsiTheme="minorHAnsi"/>
          <w:sz w:val="24"/>
          <w:szCs w:val="24"/>
        </w:rPr>
        <w:t xml:space="preserve">íla použitými stroji a zařízeními, a to do výše pojistné částky </w:t>
      </w:r>
      <w:bookmarkStart w:id="3" w:name="_Hlk120199813"/>
      <w:r w:rsidRPr="00746EFE">
        <w:rPr>
          <w:rFonts w:asciiTheme="minorHAnsi" w:hAnsiTheme="minorHAnsi"/>
          <w:sz w:val="24"/>
          <w:szCs w:val="24"/>
        </w:rPr>
        <w:t>minimáln</w:t>
      </w:r>
      <w:r>
        <w:rPr>
          <w:rFonts w:asciiTheme="minorHAnsi" w:hAnsiTheme="minorHAnsi"/>
          <w:sz w:val="24"/>
          <w:szCs w:val="24"/>
        </w:rPr>
        <w:t>ě ve</w:t>
      </w:r>
      <w:r w:rsidRPr="00746EFE">
        <w:rPr>
          <w:rFonts w:asciiTheme="minorHAnsi" w:hAnsiTheme="minorHAnsi"/>
          <w:sz w:val="24"/>
          <w:szCs w:val="24"/>
        </w:rPr>
        <w:t xml:space="preserve"> výši nabízené ceny </w:t>
      </w:r>
      <w:r w:rsidR="00BE3567">
        <w:rPr>
          <w:rFonts w:asciiTheme="minorHAnsi" w:hAnsiTheme="minorHAnsi"/>
          <w:sz w:val="24"/>
          <w:szCs w:val="24"/>
        </w:rPr>
        <w:t>D</w:t>
      </w:r>
      <w:r w:rsidRPr="00746EFE">
        <w:rPr>
          <w:rFonts w:asciiTheme="minorHAnsi" w:hAnsiTheme="minorHAnsi"/>
          <w:sz w:val="24"/>
          <w:szCs w:val="24"/>
        </w:rPr>
        <w:t>íla dle odst.</w:t>
      </w:r>
      <w:r>
        <w:rPr>
          <w:rFonts w:asciiTheme="minorHAnsi" w:hAnsiTheme="minorHAnsi"/>
          <w:sz w:val="24"/>
          <w:szCs w:val="24"/>
        </w:rPr>
        <w:t xml:space="preserve"> </w:t>
      </w:r>
      <w:r w:rsidRPr="00746EFE">
        <w:rPr>
          <w:rFonts w:asciiTheme="minorHAnsi" w:hAnsiTheme="minorHAnsi"/>
          <w:sz w:val="24"/>
          <w:szCs w:val="24"/>
        </w:rPr>
        <w:t xml:space="preserve">3 </w:t>
      </w:r>
      <w:r>
        <w:rPr>
          <w:rFonts w:asciiTheme="minorHAnsi" w:hAnsiTheme="minorHAnsi"/>
          <w:sz w:val="24"/>
          <w:szCs w:val="24"/>
        </w:rPr>
        <w:t>S</w:t>
      </w:r>
      <w:r w:rsidRPr="00746EFE">
        <w:rPr>
          <w:rFonts w:asciiTheme="minorHAnsi" w:hAnsiTheme="minorHAnsi"/>
          <w:sz w:val="24"/>
          <w:szCs w:val="24"/>
        </w:rPr>
        <w:t>mlouvy pro jednu pojistnou událost</w:t>
      </w:r>
      <w:bookmarkEnd w:id="3"/>
      <w:r w:rsidRPr="00746EFE">
        <w:rPr>
          <w:rFonts w:asciiTheme="minorHAnsi" w:hAnsiTheme="minorHAnsi"/>
          <w:sz w:val="24"/>
          <w:szCs w:val="24"/>
        </w:rPr>
        <w:t>.</w:t>
      </w:r>
      <w:r w:rsidRPr="00A22B29">
        <w:rPr>
          <w:rFonts w:asciiTheme="minorHAnsi" w:hAnsiTheme="minorHAnsi"/>
          <w:sz w:val="24"/>
          <w:szCs w:val="24"/>
        </w:rPr>
        <w:t xml:space="preserve"> </w:t>
      </w:r>
      <w:bookmarkEnd w:id="2"/>
      <w:r w:rsidRPr="00791BA3">
        <w:rPr>
          <w:rFonts w:asciiTheme="minorHAnsi" w:hAnsiTheme="minorHAnsi"/>
          <w:sz w:val="24"/>
          <w:szCs w:val="24"/>
        </w:rPr>
        <w:t xml:space="preserve">Doklady o pojištění Zhotovitel předložil Objednateli před podpisem této Smlouvy. Doklady prokazující trvání pojištění v průběhu provádění </w:t>
      </w:r>
      <w:r w:rsidR="00BE3567">
        <w:rPr>
          <w:rFonts w:asciiTheme="minorHAnsi" w:hAnsiTheme="minorHAnsi"/>
          <w:sz w:val="24"/>
          <w:szCs w:val="24"/>
        </w:rPr>
        <w:t>D</w:t>
      </w:r>
      <w:r w:rsidRPr="00791BA3">
        <w:rPr>
          <w:rFonts w:asciiTheme="minorHAnsi" w:hAnsiTheme="minorHAnsi"/>
          <w:sz w:val="24"/>
          <w:szCs w:val="24"/>
        </w:rPr>
        <w:t>íla je Zhotovitel povinen</w:t>
      </w:r>
      <w:r w:rsidRPr="00A22B29">
        <w:rPr>
          <w:rFonts w:asciiTheme="minorHAnsi" w:hAnsiTheme="minorHAnsi"/>
          <w:sz w:val="24"/>
          <w:szCs w:val="24"/>
        </w:rPr>
        <w:t xml:space="preserve"> předložit </w:t>
      </w:r>
      <w:r>
        <w:rPr>
          <w:rFonts w:asciiTheme="minorHAnsi" w:hAnsiTheme="minorHAnsi"/>
          <w:sz w:val="24"/>
          <w:szCs w:val="24"/>
        </w:rPr>
        <w:t>O</w:t>
      </w:r>
      <w:r w:rsidRPr="00A22B29">
        <w:rPr>
          <w:rFonts w:asciiTheme="minorHAnsi" w:hAnsiTheme="minorHAnsi"/>
          <w:sz w:val="24"/>
          <w:szCs w:val="24"/>
        </w:rPr>
        <w:t>bjednateli na vyžádání, a to bez zbytečného odkladu.</w:t>
      </w:r>
    </w:p>
    <w:p w14:paraId="408E0DFC" w14:textId="77777777" w:rsidR="00847B56" w:rsidRDefault="0099334C" w:rsidP="0099334C">
      <w:pPr>
        <w:pStyle w:val="Odstavecseseznamem"/>
        <w:numPr>
          <w:ilvl w:val="1"/>
          <w:numId w:val="1"/>
        </w:numPr>
        <w:spacing w:after="240" w:line="276" w:lineRule="auto"/>
        <w:jc w:val="both"/>
        <w:rPr>
          <w:rFonts w:asciiTheme="minorHAnsi" w:hAnsiTheme="minorHAnsi"/>
          <w:sz w:val="24"/>
          <w:szCs w:val="24"/>
        </w:rPr>
      </w:pPr>
      <w:r w:rsidRPr="0099334C">
        <w:rPr>
          <w:rFonts w:asciiTheme="minorHAnsi" w:hAnsiTheme="minorHAnsi"/>
          <w:sz w:val="24"/>
          <w:szCs w:val="24"/>
        </w:rPr>
        <w:t xml:space="preserve">Zhotovitel si </w:t>
      </w:r>
      <w:proofErr w:type="gramStart"/>
      <w:r w:rsidRPr="0099334C">
        <w:rPr>
          <w:rFonts w:asciiTheme="minorHAnsi" w:hAnsiTheme="minorHAnsi"/>
          <w:sz w:val="24"/>
          <w:szCs w:val="24"/>
        </w:rPr>
        <w:t>zabezpečí</w:t>
      </w:r>
      <w:proofErr w:type="gramEnd"/>
      <w:r w:rsidRPr="0099334C">
        <w:rPr>
          <w:rFonts w:asciiTheme="minorHAnsi" w:hAnsiTheme="minorHAnsi"/>
          <w:sz w:val="24"/>
          <w:szCs w:val="24"/>
        </w:rPr>
        <w:t xml:space="preserve"> vlastním nákladem dodávku el. energie a vody v rozsahu potřebném pro provedení Díla.</w:t>
      </w:r>
    </w:p>
    <w:p w14:paraId="042E05DD" w14:textId="7843D705" w:rsidR="004C19F7" w:rsidRPr="00337479" w:rsidRDefault="00847B56" w:rsidP="002A47F8">
      <w:pPr>
        <w:pStyle w:val="Zkladntext"/>
        <w:widowControl w:val="0"/>
        <w:numPr>
          <w:ilvl w:val="1"/>
          <w:numId w:val="1"/>
        </w:numPr>
        <w:snapToGrid w:val="0"/>
        <w:spacing w:after="60" w:line="288" w:lineRule="auto"/>
        <w:ind w:left="709" w:hanging="709"/>
        <w:rPr>
          <w:rFonts w:asciiTheme="minorHAnsi" w:hAnsiTheme="minorHAnsi"/>
          <w:szCs w:val="24"/>
        </w:rPr>
      </w:pPr>
      <w:r w:rsidRPr="00337479">
        <w:rPr>
          <w:rFonts w:asciiTheme="minorHAnsi" w:hAnsiTheme="minorHAnsi" w:cstheme="minorHAnsi"/>
          <w:szCs w:val="24"/>
        </w:rPr>
        <w:t xml:space="preserve">Zhotovitel povede po celou dobu provádění </w:t>
      </w:r>
      <w:r w:rsidR="004A22D1" w:rsidRPr="00337479">
        <w:rPr>
          <w:rFonts w:asciiTheme="minorHAnsi" w:hAnsiTheme="minorHAnsi" w:cstheme="minorHAnsi"/>
          <w:szCs w:val="24"/>
        </w:rPr>
        <w:t>D</w:t>
      </w:r>
      <w:r w:rsidRPr="00337479">
        <w:rPr>
          <w:rFonts w:asciiTheme="minorHAnsi" w:hAnsiTheme="minorHAnsi" w:cstheme="minorHAnsi"/>
          <w:szCs w:val="24"/>
        </w:rPr>
        <w:t xml:space="preserve">íla stavební deník dle platné legislativy, do něhož bude zapisován průběh jednotlivých technologických postupů, jakož i ostatní důležité skutečnosti. Deník je </w:t>
      </w:r>
      <w:r w:rsidR="004A22D1" w:rsidRPr="00337479">
        <w:rPr>
          <w:rFonts w:asciiTheme="minorHAnsi" w:hAnsiTheme="minorHAnsi" w:cstheme="minorHAnsi"/>
          <w:szCs w:val="24"/>
        </w:rPr>
        <w:t>O</w:t>
      </w:r>
      <w:r w:rsidRPr="00337479">
        <w:rPr>
          <w:rFonts w:asciiTheme="minorHAnsi" w:hAnsiTheme="minorHAnsi" w:cstheme="minorHAnsi"/>
          <w:szCs w:val="24"/>
        </w:rPr>
        <w:t>bjednatel povinen potvrzovat a v případě svých výhrad tyto uvést do deníku</w:t>
      </w:r>
      <w:r w:rsidR="00342021" w:rsidRPr="00337479">
        <w:rPr>
          <w:rFonts w:asciiTheme="minorHAnsi" w:hAnsiTheme="minorHAnsi"/>
          <w:szCs w:val="24"/>
        </w:rPr>
        <w:t>.</w:t>
      </w:r>
    </w:p>
    <w:p w14:paraId="1CB99AF2" w14:textId="77777777" w:rsidR="004C19F7" w:rsidRPr="00342021" w:rsidRDefault="004C19F7" w:rsidP="00A1641D">
      <w:pPr>
        <w:pStyle w:val="Zkladntext"/>
        <w:widowControl w:val="0"/>
        <w:snapToGrid w:val="0"/>
        <w:spacing w:after="60" w:line="288" w:lineRule="auto"/>
        <w:ind w:left="709"/>
        <w:rPr>
          <w:rFonts w:asciiTheme="minorHAnsi" w:hAnsiTheme="minorHAnsi" w:cstheme="minorHAnsi"/>
          <w:szCs w:val="24"/>
        </w:rPr>
      </w:pPr>
    </w:p>
    <w:p w14:paraId="1C60E338" w14:textId="3C05ACAE" w:rsidR="00746EFE" w:rsidRPr="00A22B29" w:rsidRDefault="00746EFE" w:rsidP="00746EFE">
      <w:pPr>
        <w:pStyle w:val="Odstavecseseznamem"/>
        <w:numPr>
          <w:ilvl w:val="0"/>
          <w:numId w:val="1"/>
        </w:numPr>
        <w:tabs>
          <w:tab w:val="clear" w:pos="360"/>
          <w:tab w:val="num" w:pos="709"/>
        </w:tabs>
        <w:spacing w:after="240" w:line="276" w:lineRule="auto"/>
        <w:ind w:left="709" w:hanging="709"/>
        <w:contextualSpacing/>
        <w:rPr>
          <w:rFonts w:ascii="Calibri" w:hAnsi="Calibri"/>
          <w:b/>
          <w:color w:val="4F81BD" w:themeColor="accent1"/>
          <w:sz w:val="24"/>
          <w:szCs w:val="24"/>
        </w:rPr>
      </w:pPr>
      <w:r w:rsidRPr="00A22B29">
        <w:rPr>
          <w:rFonts w:ascii="Calibri" w:hAnsi="Calibri"/>
          <w:b/>
          <w:color w:val="4F81BD" w:themeColor="accent1"/>
          <w:sz w:val="24"/>
          <w:szCs w:val="24"/>
        </w:rPr>
        <w:t xml:space="preserve">PŘEDÁNÍ A PŘEVZETÍ DÍLA </w:t>
      </w:r>
    </w:p>
    <w:p w14:paraId="4BF98B4C" w14:textId="77777777" w:rsidR="00746EFE" w:rsidRPr="005A05E1" w:rsidRDefault="00746EFE" w:rsidP="00746EFE">
      <w:pPr>
        <w:pStyle w:val="Zkladntext"/>
        <w:widowControl w:val="0"/>
        <w:numPr>
          <w:ilvl w:val="1"/>
          <w:numId w:val="1"/>
        </w:numPr>
        <w:tabs>
          <w:tab w:val="clear" w:pos="720"/>
          <w:tab w:val="num" w:pos="862"/>
        </w:tabs>
        <w:snapToGrid w:val="0"/>
        <w:spacing w:after="240" w:line="276" w:lineRule="auto"/>
        <w:ind w:left="709" w:hanging="709"/>
        <w:rPr>
          <w:rFonts w:asciiTheme="minorHAnsi" w:hAnsiTheme="minorHAnsi" w:cstheme="minorHAnsi"/>
          <w:color w:val="FF0000"/>
          <w:szCs w:val="24"/>
        </w:rPr>
      </w:pPr>
      <w:r w:rsidRPr="00A22B29">
        <w:rPr>
          <w:rFonts w:asciiTheme="minorHAnsi" w:hAnsiTheme="minorHAnsi"/>
          <w:szCs w:val="24"/>
        </w:rPr>
        <w:t xml:space="preserve">Zhotovitel splní svůj závazek řádným dokončením Díla a jeho předáním </w:t>
      </w:r>
      <w:r>
        <w:rPr>
          <w:rFonts w:asciiTheme="minorHAnsi" w:hAnsiTheme="minorHAnsi"/>
          <w:szCs w:val="24"/>
        </w:rPr>
        <w:t>O</w:t>
      </w:r>
      <w:r w:rsidRPr="00A22B29">
        <w:rPr>
          <w:rFonts w:asciiTheme="minorHAnsi" w:hAnsiTheme="minorHAnsi"/>
          <w:szCs w:val="24"/>
        </w:rPr>
        <w:t>bjednateli. Dílo nebude předáváno po částech</w:t>
      </w:r>
      <w:r>
        <w:rPr>
          <w:rFonts w:asciiTheme="minorHAnsi" w:hAnsiTheme="minorHAnsi"/>
          <w:szCs w:val="24"/>
        </w:rPr>
        <w:t>.</w:t>
      </w:r>
      <w:r w:rsidRPr="005A05E1">
        <w:rPr>
          <w:rFonts w:asciiTheme="minorHAnsi" w:hAnsiTheme="minorHAnsi" w:cstheme="minorHAnsi"/>
          <w:color w:val="FF0000"/>
          <w:szCs w:val="24"/>
        </w:rPr>
        <w:t xml:space="preserve"> </w:t>
      </w:r>
    </w:p>
    <w:p w14:paraId="3F61C60A" w14:textId="77777777" w:rsidR="00746EFE" w:rsidRPr="005A05E1" w:rsidRDefault="00746EFE" w:rsidP="00746EFE">
      <w:pPr>
        <w:pStyle w:val="Zkladntext"/>
        <w:widowControl w:val="0"/>
        <w:numPr>
          <w:ilvl w:val="1"/>
          <w:numId w:val="1"/>
        </w:numPr>
        <w:tabs>
          <w:tab w:val="clear" w:pos="720"/>
          <w:tab w:val="num" w:pos="862"/>
        </w:tabs>
        <w:snapToGrid w:val="0"/>
        <w:spacing w:after="240" w:line="276" w:lineRule="auto"/>
        <w:ind w:left="709" w:hanging="709"/>
        <w:rPr>
          <w:rFonts w:asciiTheme="minorHAnsi" w:hAnsiTheme="minorHAnsi" w:cstheme="minorHAnsi"/>
          <w:color w:val="FF0000"/>
          <w:szCs w:val="24"/>
        </w:rPr>
      </w:pPr>
      <w:r>
        <w:rPr>
          <w:rFonts w:asciiTheme="minorHAnsi" w:hAnsiTheme="minorHAnsi"/>
          <w:szCs w:val="24"/>
        </w:rPr>
        <w:t>Zhotovitel je povinen oznámit O</w:t>
      </w:r>
      <w:r w:rsidRPr="00A22B29">
        <w:rPr>
          <w:rFonts w:asciiTheme="minorHAnsi" w:hAnsiTheme="minorHAnsi"/>
          <w:szCs w:val="24"/>
        </w:rPr>
        <w:t xml:space="preserve">bjednateli </w:t>
      </w:r>
      <w:r w:rsidRPr="00791BA3">
        <w:rPr>
          <w:rFonts w:asciiTheme="minorHAnsi" w:hAnsiTheme="minorHAnsi"/>
          <w:szCs w:val="24"/>
        </w:rPr>
        <w:t>nejméně 3 pracovní</w:t>
      </w:r>
      <w:r w:rsidRPr="00A22B29">
        <w:rPr>
          <w:rFonts w:asciiTheme="minorHAnsi" w:hAnsiTheme="minorHAnsi"/>
          <w:szCs w:val="24"/>
        </w:rPr>
        <w:t xml:space="preserve"> dny předem, kdy bude Dílo připraveno k předání </w:t>
      </w:r>
      <w:r>
        <w:rPr>
          <w:rFonts w:asciiTheme="minorHAnsi" w:hAnsiTheme="minorHAnsi"/>
          <w:szCs w:val="24"/>
        </w:rPr>
        <w:t>O</w:t>
      </w:r>
      <w:r w:rsidRPr="00A22B29">
        <w:rPr>
          <w:rFonts w:asciiTheme="minorHAnsi" w:hAnsiTheme="minorHAnsi"/>
          <w:szCs w:val="24"/>
        </w:rPr>
        <w:t xml:space="preserve">bjednateli. Objednatel je pak povinen v termínu oznámeném </w:t>
      </w:r>
      <w:r>
        <w:rPr>
          <w:rFonts w:asciiTheme="minorHAnsi" w:hAnsiTheme="minorHAnsi"/>
          <w:szCs w:val="24"/>
        </w:rPr>
        <w:t>Z</w:t>
      </w:r>
      <w:r w:rsidRPr="00A22B29">
        <w:rPr>
          <w:rFonts w:asciiTheme="minorHAnsi" w:hAnsiTheme="minorHAnsi"/>
          <w:szCs w:val="24"/>
        </w:rPr>
        <w:t xml:space="preserve">hotovitelem zahájit přejímací řízení a řádně v něm pokračovat. </w:t>
      </w:r>
      <w:r w:rsidRPr="00A22B29">
        <w:rPr>
          <w:rFonts w:asciiTheme="minorHAnsi" w:hAnsiTheme="minorHAnsi"/>
          <w:color w:val="000000"/>
          <w:szCs w:val="24"/>
        </w:rPr>
        <w:t>Objednatel si vyhrazuje právo na provedení detailní kontroly a vyzkoušení Díla a kontrolu předložených dokladů před převzetím Díla</w:t>
      </w:r>
      <w:r>
        <w:rPr>
          <w:rFonts w:asciiTheme="minorHAnsi" w:hAnsiTheme="minorHAnsi"/>
          <w:color w:val="000000"/>
          <w:szCs w:val="24"/>
        </w:rPr>
        <w:t>.</w:t>
      </w:r>
      <w:r w:rsidRPr="005A05E1">
        <w:rPr>
          <w:rFonts w:asciiTheme="minorHAnsi" w:hAnsiTheme="minorHAnsi" w:cstheme="minorHAnsi"/>
          <w:color w:val="FF0000"/>
          <w:szCs w:val="24"/>
        </w:rPr>
        <w:t xml:space="preserve"> </w:t>
      </w:r>
    </w:p>
    <w:p w14:paraId="24F748E6" w14:textId="77777777" w:rsidR="00746EFE" w:rsidRPr="005A05E1" w:rsidRDefault="00746EFE" w:rsidP="00746EFE">
      <w:pPr>
        <w:pStyle w:val="Zkladntext"/>
        <w:widowControl w:val="0"/>
        <w:numPr>
          <w:ilvl w:val="1"/>
          <w:numId w:val="1"/>
        </w:numPr>
        <w:tabs>
          <w:tab w:val="clear" w:pos="720"/>
          <w:tab w:val="num" w:pos="862"/>
        </w:tabs>
        <w:snapToGrid w:val="0"/>
        <w:spacing w:after="240" w:line="276" w:lineRule="auto"/>
        <w:ind w:left="709" w:hanging="709"/>
        <w:rPr>
          <w:rFonts w:ascii="Calibri" w:hAnsi="Calibri" w:cstheme="minorHAnsi"/>
          <w:szCs w:val="24"/>
        </w:rPr>
      </w:pPr>
      <w:r w:rsidRPr="00A22B29">
        <w:rPr>
          <w:rFonts w:asciiTheme="minorHAnsi" w:hAnsiTheme="minorHAnsi"/>
          <w:szCs w:val="24"/>
        </w:rPr>
        <w:t xml:space="preserve">Zhotovitel je povinen připravit a doložit k převzetí díla </w:t>
      </w:r>
      <w:r>
        <w:rPr>
          <w:rFonts w:asciiTheme="minorHAnsi" w:hAnsiTheme="minorHAnsi"/>
          <w:szCs w:val="24"/>
        </w:rPr>
        <w:t>O</w:t>
      </w:r>
      <w:r w:rsidRPr="00A22B29">
        <w:rPr>
          <w:rFonts w:asciiTheme="minorHAnsi" w:hAnsiTheme="minorHAnsi"/>
          <w:szCs w:val="24"/>
        </w:rPr>
        <w:t>bjednatelem tyto doklady</w:t>
      </w:r>
      <w:r>
        <w:rPr>
          <w:rFonts w:asciiTheme="minorHAnsi" w:hAnsiTheme="minorHAnsi"/>
          <w:szCs w:val="24"/>
        </w:rPr>
        <w:t>:</w:t>
      </w:r>
    </w:p>
    <w:p w14:paraId="3DB45C2C" w14:textId="1C2505B1" w:rsidR="00746EFE" w:rsidRPr="005A05E1" w:rsidRDefault="00746EFE" w:rsidP="0006316A">
      <w:pPr>
        <w:pStyle w:val="Odstavecseseznamem"/>
        <w:numPr>
          <w:ilvl w:val="0"/>
          <w:numId w:val="9"/>
        </w:numPr>
        <w:spacing w:line="276" w:lineRule="auto"/>
        <w:ind w:left="1134"/>
        <w:contextualSpacing/>
        <w:jc w:val="both"/>
        <w:rPr>
          <w:rFonts w:asciiTheme="minorHAnsi" w:hAnsiTheme="minorHAnsi"/>
          <w:sz w:val="24"/>
          <w:szCs w:val="24"/>
        </w:rPr>
      </w:pPr>
      <w:r w:rsidRPr="005A05E1">
        <w:rPr>
          <w:rFonts w:asciiTheme="minorHAnsi" w:hAnsiTheme="minorHAnsi"/>
          <w:sz w:val="24"/>
          <w:szCs w:val="24"/>
        </w:rPr>
        <w:t xml:space="preserve">písemné prohlášení Zhotovitele o tom, že k </w:t>
      </w:r>
      <w:r w:rsidR="00ED34A8">
        <w:rPr>
          <w:rFonts w:asciiTheme="minorHAnsi" w:hAnsiTheme="minorHAnsi"/>
          <w:sz w:val="24"/>
          <w:szCs w:val="24"/>
        </w:rPr>
        <w:t>D</w:t>
      </w:r>
      <w:r w:rsidRPr="005A05E1">
        <w:rPr>
          <w:rFonts w:asciiTheme="minorHAnsi" w:hAnsiTheme="minorHAnsi"/>
          <w:sz w:val="24"/>
          <w:szCs w:val="24"/>
        </w:rPr>
        <w:t xml:space="preserve">ílu se neváží žádná práva třetích osob, zejména, že věci tvořící </w:t>
      </w:r>
      <w:r w:rsidR="00ED34A8">
        <w:rPr>
          <w:rFonts w:asciiTheme="minorHAnsi" w:hAnsiTheme="minorHAnsi"/>
          <w:sz w:val="24"/>
          <w:szCs w:val="24"/>
        </w:rPr>
        <w:t>D</w:t>
      </w:r>
      <w:r w:rsidRPr="005A05E1">
        <w:rPr>
          <w:rFonts w:asciiTheme="minorHAnsi" w:hAnsiTheme="minorHAnsi"/>
          <w:sz w:val="24"/>
          <w:szCs w:val="24"/>
        </w:rPr>
        <w:t>ílo nejsou dotčeny vlastnickými či jinými právy případných poddodavatelů,</w:t>
      </w:r>
    </w:p>
    <w:p w14:paraId="4B40DBCD" w14:textId="730CCCB0" w:rsidR="00746EFE" w:rsidRPr="005A05E1" w:rsidRDefault="00746EFE" w:rsidP="0006316A">
      <w:pPr>
        <w:pStyle w:val="Odstavecseseznamem"/>
        <w:numPr>
          <w:ilvl w:val="0"/>
          <w:numId w:val="9"/>
        </w:numPr>
        <w:spacing w:line="276" w:lineRule="auto"/>
        <w:ind w:left="1134"/>
        <w:contextualSpacing/>
        <w:jc w:val="both"/>
        <w:rPr>
          <w:rFonts w:asciiTheme="minorHAnsi" w:hAnsiTheme="minorHAnsi"/>
          <w:sz w:val="24"/>
          <w:szCs w:val="24"/>
        </w:rPr>
      </w:pPr>
      <w:r w:rsidRPr="005A05E1">
        <w:rPr>
          <w:rFonts w:asciiTheme="minorHAnsi" w:hAnsiTheme="minorHAnsi"/>
          <w:sz w:val="24"/>
          <w:szCs w:val="24"/>
        </w:rPr>
        <w:t xml:space="preserve">písemné prohlášení Zhotovitele o tom, že </w:t>
      </w:r>
      <w:r w:rsidR="00ED34A8">
        <w:rPr>
          <w:rFonts w:asciiTheme="minorHAnsi" w:hAnsiTheme="minorHAnsi"/>
          <w:sz w:val="24"/>
          <w:szCs w:val="24"/>
        </w:rPr>
        <w:t>D</w:t>
      </w:r>
      <w:r w:rsidRPr="005A05E1">
        <w:rPr>
          <w:rFonts w:asciiTheme="minorHAnsi" w:hAnsiTheme="minorHAnsi"/>
          <w:sz w:val="24"/>
          <w:szCs w:val="24"/>
        </w:rPr>
        <w:t xml:space="preserve">ílo bylo provedeno a dokončeno v souladu se Smlouvou, </w:t>
      </w:r>
    </w:p>
    <w:p w14:paraId="123D1CD2" w14:textId="77777777" w:rsidR="00746EFE" w:rsidRPr="005A05E1" w:rsidRDefault="00746EFE" w:rsidP="0006316A">
      <w:pPr>
        <w:pStyle w:val="Odstavecseseznamem"/>
        <w:numPr>
          <w:ilvl w:val="0"/>
          <w:numId w:val="9"/>
        </w:numPr>
        <w:spacing w:line="276" w:lineRule="auto"/>
        <w:ind w:left="1134"/>
        <w:contextualSpacing/>
        <w:jc w:val="both"/>
        <w:rPr>
          <w:rFonts w:asciiTheme="minorHAnsi" w:hAnsiTheme="minorHAnsi"/>
          <w:sz w:val="24"/>
          <w:szCs w:val="24"/>
        </w:rPr>
      </w:pPr>
      <w:r w:rsidRPr="005A05E1">
        <w:rPr>
          <w:rFonts w:asciiTheme="minorHAnsi" w:hAnsiTheme="minorHAnsi"/>
          <w:sz w:val="24"/>
          <w:szCs w:val="24"/>
        </w:rPr>
        <w:t>písemné prohlášení Zhotovitele o tom, že veškeré použité materiály a technická zařízení byla používána v souladu s pokyny jejich výrobců,</w:t>
      </w:r>
    </w:p>
    <w:p w14:paraId="4D87537E" w14:textId="77777777" w:rsidR="00746EFE" w:rsidRPr="005A05E1" w:rsidRDefault="00746EFE" w:rsidP="0006316A">
      <w:pPr>
        <w:pStyle w:val="Odstavecseseznamem"/>
        <w:numPr>
          <w:ilvl w:val="0"/>
          <w:numId w:val="9"/>
        </w:numPr>
        <w:spacing w:line="276" w:lineRule="auto"/>
        <w:ind w:left="1134"/>
        <w:contextualSpacing/>
        <w:jc w:val="both"/>
        <w:rPr>
          <w:rFonts w:asciiTheme="minorHAnsi" w:hAnsiTheme="minorHAnsi"/>
          <w:sz w:val="24"/>
          <w:szCs w:val="24"/>
        </w:rPr>
      </w:pPr>
      <w:r w:rsidRPr="005A05E1">
        <w:rPr>
          <w:rFonts w:asciiTheme="minorHAnsi" w:hAnsiTheme="minorHAnsi"/>
          <w:sz w:val="24"/>
          <w:szCs w:val="24"/>
        </w:rPr>
        <w:t>písemné prohlášení Zhotovitele o tom, že Zhotovitel provedl všechny testy, kontroly a měření stanovené právními předpisy v souladu s příslušnými normami a Smlouvou dle předepsaných nebo dohodnutých podmínek,</w:t>
      </w:r>
    </w:p>
    <w:p w14:paraId="5B9AF33F" w14:textId="77777777" w:rsidR="00746EFE" w:rsidRPr="005A05E1" w:rsidRDefault="00746EFE" w:rsidP="0006316A">
      <w:pPr>
        <w:pStyle w:val="Odstavecseseznamem"/>
        <w:numPr>
          <w:ilvl w:val="0"/>
          <w:numId w:val="9"/>
        </w:numPr>
        <w:spacing w:line="276" w:lineRule="auto"/>
        <w:ind w:left="1134"/>
        <w:contextualSpacing/>
        <w:jc w:val="both"/>
        <w:rPr>
          <w:rFonts w:asciiTheme="minorHAnsi" w:hAnsiTheme="minorHAnsi"/>
          <w:sz w:val="24"/>
          <w:szCs w:val="24"/>
        </w:rPr>
      </w:pPr>
      <w:r w:rsidRPr="005A05E1">
        <w:rPr>
          <w:rFonts w:asciiTheme="minorHAnsi" w:hAnsiTheme="minorHAnsi"/>
          <w:sz w:val="24"/>
          <w:szCs w:val="24"/>
        </w:rPr>
        <w:t>protokoly a zápisy o provedených měřeních, zkouškách a revizích (zejména zprávu o výchozí revizi),</w:t>
      </w:r>
    </w:p>
    <w:p w14:paraId="627295FF" w14:textId="54CD4E92" w:rsidR="00746EFE" w:rsidRDefault="00746EFE" w:rsidP="0006316A">
      <w:pPr>
        <w:pStyle w:val="Odstavecseseznamem"/>
        <w:numPr>
          <w:ilvl w:val="0"/>
          <w:numId w:val="9"/>
        </w:numPr>
        <w:spacing w:line="276" w:lineRule="auto"/>
        <w:ind w:left="1134"/>
        <w:contextualSpacing/>
        <w:jc w:val="both"/>
        <w:rPr>
          <w:rFonts w:asciiTheme="minorHAnsi" w:hAnsiTheme="minorHAnsi"/>
          <w:sz w:val="24"/>
          <w:szCs w:val="24"/>
        </w:rPr>
      </w:pPr>
      <w:r w:rsidRPr="005A05E1">
        <w:rPr>
          <w:rFonts w:asciiTheme="minorHAnsi" w:hAnsiTheme="minorHAnsi"/>
          <w:sz w:val="24"/>
          <w:szCs w:val="24"/>
        </w:rPr>
        <w:lastRenderedPageBreak/>
        <w:t>kopie atestů, certifikátů a prohlášení o vlastnostech/shodě k použitým materiálům a výrobkům,</w:t>
      </w:r>
    </w:p>
    <w:p w14:paraId="14067A3D" w14:textId="0AD74752" w:rsidR="00247BEC" w:rsidRDefault="00247BEC" w:rsidP="0006316A">
      <w:pPr>
        <w:pStyle w:val="Odstavecseseznamem"/>
        <w:numPr>
          <w:ilvl w:val="0"/>
          <w:numId w:val="9"/>
        </w:numPr>
        <w:spacing w:line="276" w:lineRule="auto"/>
        <w:ind w:left="1134"/>
        <w:contextualSpacing/>
        <w:jc w:val="both"/>
        <w:rPr>
          <w:rFonts w:asciiTheme="minorHAnsi" w:hAnsiTheme="minorHAnsi"/>
          <w:sz w:val="24"/>
          <w:szCs w:val="24"/>
        </w:rPr>
      </w:pPr>
      <w:r>
        <w:rPr>
          <w:rFonts w:asciiTheme="minorHAnsi" w:hAnsiTheme="minorHAnsi"/>
          <w:sz w:val="24"/>
          <w:szCs w:val="24"/>
        </w:rPr>
        <w:t>originál stavebního deníku,</w:t>
      </w:r>
    </w:p>
    <w:p w14:paraId="60F136DE" w14:textId="77777777" w:rsidR="00746EFE" w:rsidRPr="005A05E1" w:rsidRDefault="00746EFE" w:rsidP="0006316A">
      <w:pPr>
        <w:pStyle w:val="Odstavecseseznamem"/>
        <w:numPr>
          <w:ilvl w:val="0"/>
          <w:numId w:val="9"/>
        </w:numPr>
        <w:spacing w:line="276" w:lineRule="auto"/>
        <w:ind w:left="1134"/>
        <w:contextualSpacing/>
        <w:jc w:val="both"/>
        <w:rPr>
          <w:rFonts w:asciiTheme="minorHAnsi" w:hAnsiTheme="minorHAnsi"/>
          <w:sz w:val="24"/>
          <w:szCs w:val="24"/>
        </w:rPr>
      </w:pPr>
      <w:r w:rsidRPr="005A05E1">
        <w:rPr>
          <w:rFonts w:asciiTheme="minorHAnsi" w:hAnsiTheme="minorHAnsi"/>
          <w:sz w:val="24"/>
          <w:szCs w:val="24"/>
        </w:rPr>
        <w:t>kopie evidence odpadů a obalů vzniklých stavbou a doklady o likvidaci či využití odpadů a obalů autorizovanou osobou,</w:t>
      </w:r>
    </w:p>
    <w:p w14:paraId="20D2DDAF" w14:textId="77777777" w:rsidR="00746EFE" w:rsidRPr="005A05E1" w:rsidRDefault="00746EFE" w:rsidP="0006316A">
      <w:pPr>
        <w:pStyle w:val="Odstavecseseznamem"/>
        <w:numPr>
          <w:ilvl w:val="0"/>
          <w:numId w:val="9"/>
        </w:numPr>
        <w:spacing w:line="276" w:lineRule="auto"/>
        <w:ind w:left="1134"/>
        <w:contextualSpacing/>
        <w:jc w:val="both"/>
        <w:rPr>
          <w:rFonts w:asciiTheme="minorHAnsi" w:hAnsiTheme="minorHAnsi"/>
          <w:sz w:val="24"/>
          <w:szCs w:val="24"/>
        </w:rPr>
      </w:pPr>
      <w:r w:rsidRPr="005A05E1">
        <w:rPr>
          <w:rFonts w:asciiTheme="minorHAnsi" w:hAnsiTheme="minorHAnsi"/>
          <w:sz w:val="24"/>
          <w:szCs w:val="24"/>
        </w:rPr>
        <w:t>protokoly či jiné dokumenty prokazující splnění podmínek stanovených správci dotčených inženýrských sítí,</w:t>
      </w:r>
    </w:p>
    <w:p w14:paraId="168F1196" w14:textId="77777777" w:rsidR="00746EFE" w:rsidRPr="005A05E1" w:rsidRDefault="00746EFE" w:rsidP="0006316A">
      <w:pPr>
        <w:pStyle w:val="Odstavecseseznamem"/>
        <w:widowControl w:val="0"/>
        <w:numPr>
          <w:ilvl w:val="0"/>
          <w:numId w:val="9"/>
        </w:numPr>
        <w:snapToGrid w:val="0"/>
        <w:spacing w:after="240" w:line="276" w:lineRule="auto"/>
        <w:ind w:left="1134"/>
        <w:contextualSpacing/>
        <w:jc w:val="both"/>
        <w:rPr>
          <w:rFonts w:ascii="Calibri" w:hAnsi="Calibri" w:cstheme="minorHAnsi"/>
          <w:szCs w:val="24"/>
        </w:rPr>
      </w:pPr>
      <w:r w:rsidRPr="005A05E1">
        <w:rPr>
          <w:rFonts w:asciiTheme="minorHAnsi" w:hAnsiTheme="minorHAnsi"/>
          <w:sz w:val="24"/>
          <w:szCs w:val="24"/>
        </w:rPr>
        <w:t>případné návody k instalovaným svítidlům.</w:t>
      </w:r>
    </w:p>
    <w:p w14:paraId="09A25BDF" w14:textId="430292FA" w:rsidR="00746EFE" w:rsidRPr="005A05E1" w:rsidRDefault="00746EFE" w:rsidP="00746EFE">
      <w:pPr>
        <w:pStyle w:val="Zkladntext"/>
        <w:widowControl w:val="0"/>
        <w:numPr>
          <w:ilvl w:val="1"/>
          <w:numId w:val="1"/>
        </w:numPr>
        <w:tabs>
          <w:tab w:val="clear" w:pos="720"/>
          <w:tab w:val="num" w:pos="862"/>
        </w:tabs>
        <w:snapToGrid w:val="0"/>
        <w:spacing w:after="240" w:line="276" w:lineRule="auto"/>
        <w:ind w:left="709" w:hanging="709"/>
        <w:rPr>
          <w:rFonts w:ascii="Calibri" w:hAnsi="Calibri" w:cstheme="minorHAnsi"/>
          <w:szCs w:val="24"/>
        </w:rPr>
      </w:pPr>
      <w:r w:rsidRPr="005A05E1">
        <w:rPr>
          <w:rFonts w:asciiTheme="minorHAnsi" w:hAnsiTheme="minorHAnsi"/>
          <w:szCs w:val="24"/>
        </w:rPr>
        <w:t>O předání a převzetí Díla pořídí Objednatel zápis, ve kterém se mimo jiné uvede, zda Objednatel Dílo přebírá, a soupis vad</w:t>
      </w:r>
      <w:r w:rsidR="00474B56">
        <w:rPr>
          <w:rFonts w:asciiTheme="minorHAnsi" w:hAnsiTheme="minorHAnsi"/>
          <w:szCs w:val="24"/>
        </w:rPr>
        <w:t xml:space="preserve"> a nedodělků</w:t>
      </w:r>
      <w:r w:rsidRPr="005A05E1">
        <w:rPr>
          <w:rFonts w:asciiTheme="minorHAnsi" w:hAnsiTheme="minorHAnsi"/>
          <w:szCs w:val="24"/>
        </w:rPr>
        <w:t xml:space="preserve">, pokud je </w:t>
      </w:r>
      <w:r w:rsidR="00BE3567">
        <w:rPr>
          <w:rFonts w:asciiTheme="minorHAnsi" w:hAnsiTheme="minorHAnsi"/>
          <w:szCs w:val="24"/>
        </w:rPr>
        <w:t>D</w:t>
      </w:r>
      <w:r w:rsidRPr="005A05E1">
        <w:rPr>
          <w:rFonts w:asciiTheme="minorHAnsi" w:hAnsiTheme="minorHAnsi"/>
          <w:szCs w:val="24"/>
        </w:rPr>
        <w:t>ílo obsahuje, s termínem jejich odstranění. Pokud Objednatel odmítne Dílo převzít, je do zápisu povinen uvést důvod.</w:t>
      </w:r>
    </w:p>
    <w:p w14:paraId="34AB2C37" w14:textId="286A18F1" w:rsidR="00746EFE" w:rsidRPr="005A05E1" w:rsidRDefault="00746EFE" w:rsidP="008B6F0D">
      <w:pPr>
        <w:pStyle w:val="Zkladntext"/>
        <w:widowControl w:val="0"/>
        <w:snapToGrid w:val="0"/>
        <w:spacing w:after="240" w:line="276" w:lineRule="auto"/>
        <w:ind w:left="709"/>
        <w:rPr>
          <w:rFonts w:ascii="Calibri" w:hAnsi="Calibri" w:cstheme="minorHAnsi"/>
          <w:szCs w:val="24"/>
        </w:rPr>
      </w:pPr>
      <w:r w:rsidRPr="00474B56">
        <w:rPr>
          <w:rFonts w:asciiTheme="minorHAnsi" w:hAnsiTheme="minorHAnsi"/>
          <w:szCs w:val="24"/>
        </w:rPr>
        <w:t>Dílo je považováno za dokončené a Objednatel je povinen jej převzít, bylo-li provedeno v</w:t>
      </w:r>
      <w:r w:rsidR="00474B56" w:rsidRPr="00474B56">
        <w:rPr>
          <w:rFonts w:asciiTheme="minorHAnsi" w:hAnsiTheme="minorHAnsi"/>
          <w:szCs w:val="24"/>
        </w:rPr>
        <w:t> </w:t>
      </w:r>
      <w:r w:rsidRPr="00474B56">
        <w:rPr>
          <w:rFonts w:asciiTheme="minorHAnsi" w:hAnsiTheme="minorHAnsi"/>
          <w:szCs w:val="24"/>
        </w:rPr>
        <w:t>souladu s požadavky této Smlouvy bez jakýchkoliv vad a nedodělků a byly-li úspěšně provedeny veškeré před</w:t>
      </w:r>
      <w:r w:rsidRPr="00487F3A">
        <w:rPr>
          <w:rFonts w:asciiTheme="minorHAnsi" w:hAnsiTheme="minorHAnsi"/>
          <w:szCs w:val="24"/>
        </w:rPr>
        <w:t xml:space="preserve">epsané a sjednané zkoušky a předloženy sjednané doklady. Ustanovení § 2628 občanského zákoníku se neuplatní. Objednatel není povinen převzít </w:t>
      </w:r>
      <w:r w:rsidRPr="005A05E1">
        <w:rPr>
          <w:rFonts w:asciiTheme="minorHAnsi" w:hAnsiTheme="minorHAnsi"/>
          <w:szCs w:val="24"/>
        </w:rPr>
        <w:t xml:space="preserve">Dílo vykazující jakékoliv vady a nedodělky, je však oprávněn tak učinit. </w:t>
      </w:r>
    </w:p>
    <w:p w14:paraId="25CC0848" w14:textId="23290DFE" w:rsidR="00746EFE" w:rsidRPr="005A05E1" w:rsidRDefault="00746EFE" w:rsidP="00746EFE">
      <w:pPr>
        <w:pStyle w:val="Zkladntext"/>
        <w:widowControl w:val="0"/>
        <w:numPr>
          <w:ilvl w:val="1"/>
          <w:numId w:val="1"/>
        </w:numPr>
        <w:tabs>
          <w:tab w:val="clear" w:pos="720"/>
          <w:tab w:val="num" w:pos="862"/>
        </w:tabs>
        <w:snapToGrid w:val="0"/>
        <w:spacing w:after="240" w:line="276" w:lineRule="auto"/>
        <w:ind w:left="709" w:hanging="709"/>
        <w:rPr>
          <w:rFonts w:ascii="Calibri" w:hAnsi="Calibri" w:cstheme="minorHAnsi"/>
          <w:szCs w:val="24"/>
        </w:rPr>
      </w:pPr>
      <w:r w:rsidRPr="005A05E1">
        <w:rPr>
          <w:rFonts w:asciiTheme="minorHAnsi" w:hAnsiTheme="minorHAnsi"/>
          <w:szCs w:val="24"/>
        </w:rPr>
        <w:t>Dílo se považuje za Zhotovitelem předané a Objednatelem převzaté podepsáním zápisu o</w:t>
      </w:r>
      <w:r w:rsidR="00474B56">
        <w:rPr>
          <w:rFonts w:asciiTheme="minorHAnsi" w:hAnsiTheme="minorHAnsi"/>
          <w:szCs w:val="24"/>
        </w:rPr>
        <w:t> </w:t>
      </w:r>
      <w:r w:rsidRPr="005A05E1">
        <w:rPr>
          <w:rFonts w:asciiTheme="minorHAnsi" w:hAnsiTheme="minorHAnsi"/>
          <w:szCs w:val="24"/>
        </w:rPr>
        <w:t>předání a převzetí Díla, z nějž vyplývá, že Objednatel Dílo přebírá, oběma Smluvními stranami.</w:t>
      </w:r>
    </w:p>
    <w:p w14:paraId="1F6684E1" w14:textId="24D86EAE" w:rsidR="00746EFE" w:rsidRPr="005A05E1" w:rsidRDefault="00746EFE" w:rsidP="00746EFE">
      <w:pPr>
        <w:pStyle w:val="Zkladntext"/>
        <w:widowControl w:val="0"/>
        <w:numPr>
          <w:ilvl w:val="1"/>
          <w:numId w:val="1"/>
        </w:numPr>
        <w:tabs>
          <w:tab w:val="clear" w:pos="720"/>
          <w:tab w:val="num" w:pos="862"/>
        </w:tabs>
        <w:snapToGrid w:val="0"/>
        <w:spacing w:after="240" w:line="276" w:lineRule="auto"/>
        <w:ind w:left="709" w:hanging="709"/>
        <w:rPr>
          <w:rFonts w:ascii="Calibri" w:hAnsi="Calibri" w:cstheme="minorHAnsi"/>
          <w:szCs w:val="24"/>
        </w:rPr>
      </w:pPr>
      <w:r w:rsidRPr="005A05E1">
        <w:rPr>
          <w:rFonts w:asciiTheme="minorHAnsi" w:hAnsiTheme="minorHAnsi"/>
          <w:szCs w:val="24"/>
        </w:rPr>
        <w:t>Převezme-li Objednatel Dílo s jakýmikoliv vadami a nedodělky, je Zhotovitel povinen odstranit tyto vady a nedodělky v termínu uvedeném v zápise o předání a převzetí Díla. O</w:t>
      </w:r>
      <w:r w:rsidR="00474B56">
        <w:rPr>
          <w:rFonts w:asciiTheme="minorHAnsi" w:hAnsiTheme="minorHAnsi"/>
          <w:szCs w:val="24"/>
        </w:rPr>
        <w:t> </w:t>
      </w:r>
      <w:r w:rsidRPr="005A05E1">
        <w:rPr>
          <w:rFonts w:asciiTheme="minorHAnsi" w:hAnsiTheme="minorHAnsi"/>
          <w:szCs w:val="24"/>
        </w:rPr>
        <w:t>odstranění těchto vad a nedodělků bude sepsán dodatek k zápisu o předání a převzetí Díla</w:t>
      </w:r>
      <w:r>
        <w:rPr>
          <w:rFonts w:asciiTheme="minorHAnsi" w:hAnsiTheme="minorHAnsi"/>
          <w:szCs w:val="24"/>
        </w:rPr>
        <w:t>.</w:t>
      </w:r>
    </w:p>
    <w:p w14:paraId="1ACE13F2" w14:textId="254A5D15" w:rsidR="008C272C" w:rsidRPr="00337479" w:rsidRDefault="00746EFE" w:rsidP="00A96A97">
      <w:pPr>
        <w:pStyle w:val="Zkladntext"/>
        <w:widowControl w:val="0"/>
        <w:numPr>
          <w:ilvl w:val="1"/>
          <w:numId w:val="1"/>
        </w:numPr>
        <w:tabs>
          <w:tab w:val="clear" w:pos="720"/>
          <w:tab w:val="num" w:pos="862"/>
        </w:tabs>
        <w:snapToGrid w:val="0"/>
        <w:spacing w:after="240" w:line="276" w:lineRule="auto"/>
        <w:ind w:left="709" w:hanging="709"/>
        <w:rPr>
          <w:rFonts w:asciiTheme="minorHAnsi" w:hAnsiTheme="minorHAnsi"/>
          <w:szCs w:val="24"/>
        </w:rPr>
      </w:pPr>
      <w:r w:rsidRPr="00337479">
        <w:rPr>
          <w:rFonts w:asciiTheme="minorHAnsi" w:hAnsiTheme="minorHAnsi"/>
          <w:szCs w:val="24"/>
        </w:rPr>
        <w:t>Místem předání a převzetí Díla je místo jeho provádění.</w:t>
      </w:r>
    </w:p>
    <w:p w14:paraId="34D36F7A" w14:textId="391EC515" w:rsidR="00746EFE" w:rsidRDefault="00746EFE" w:rsidP="0099334C">
      <w:pPr>
        <w:pStyle w:val="Odstavecseseznamem"/>
        <w:numPr>
          <w:ilvl w:val="0"/>
          <w:numId w:val="1"/>
        </w:numPr>
        <w:tabs>
          <w:tab w:val="clear" w:pos="360"/>
          <w:tab w:val="num" w:pos="709"/>
        </w:tabs>
        <w:spacing w:after="240" w:line="276" w:lineRule="auto"/>
        <w:ind w:left="709" w:hanging="709"/>
        <w:contextualSpacing/>
        <w:rPr>
          <w:rFonts w:asciiTheme="minorHAnsi" w:hAnsiTheme="minorHAnsi" w:cstheme="minorHAnsi"/>
          <w:b/>
          <w:bCs/>
          <w:color w:val="2E74B5"/>
          <w:sz w:val="24"/>
          <w:szCs w:val="24"/>
        </w:rPr>
      </w:pPr>
      <w:r w:rsidRPr="0099334C">
        <w:rPr>
          <w:rFonts w:ascii="Calibri" w:hAnsi="Calibri"/>
          <w:b/>
          <w:color w:val="4F81BD" w:themeColor="accent1"/>
          <w:sz w:val="24"/>
          <w:szCs w:val="24"/>
        </w:rPr>
        <w:t>ODPOVĚDNOST</w:t>
      </w:r>
      <w:r w:rsidRPr="00A22B29">
        <w:rPr>
          <w:rFonts w:asciiTheme="minorHAnsi" w:hAnsiTheme="minorHAnsi" w:cstheme="minorHAnsi"/>
          <w:b/>
          <w:bCs/>
          <w:color w:val="2E74B5"/>
          <w:sz w:val="24"/>
          <w:szCs w:val="24"/>
        </w:rPr>
        <w:t xml:space="preserve"> ZA VADY </w:t>
      </w:r>
    </w:p>
    <w:p w14:paraId="2E686C52" w14:textId="4F3808FF" w:rsidR="00746EFE" w:rsidRDefault="00746EFE" w:rsidP="00DA0D2A">
      <w:pPr>
        <w:pStyle w:val="Zkladntext"/>
        <w:widowControl w:val="0"/>
        <w:numPr>
          <w:ilvl w:val="1"/>
          <w:numId w:val="1"/>
        </w:numPr>
        <w:tabs>
          <w:tab w:val="clear" w:pos="720"/>
          <w:tab w:val="num" w:pos="862"/>
        </w:tabs>
        <w:snapToGrid w:val="0"/>
        <w:spacing w:after="240" w:line="276" w:lineRule="auto"/>
        <w:ind w:left="709" w:hanging="709"/>
        <w:rPr>
          <w:rFonts w:asciiTheme="minorHAnsi" w:hAnsiTheme="minorHAnsi" w:cstheme="minorHAnsi"/>
          <w:szCs w:val="24"/>
        </w:rPr>
      </w:pPr>
      <w:r w:rsidRPr="00640CDA">
        <w:rPr>
          <w:rFonts w:asciiTheme="minorHAnsi" w:hAnsiTheme="minorHAnsi" w:cstheme="minorHAnsi"/>
          <w:szCs w:val="24"/>
        </w:rPr>
        <w:t xml:space="preserve">Dílo </w:t>
      </w:r>
      <w:r w:rsidRPr="00DA0D2A">
        <w:rPr>
          <w:rFonts w:asciiTheme="minorHAnsi" w:hAnsiTheme="minorHAnsi"/>
          <w:szCs w:val="24"/>
        </w:rPr>
        <w:t>má</w:t>
      </w:r>
      <w:r w:rsidRPr="00640CDA">
        <w:rPr>
          <w:rFonts w:asciiTheme="minorHAnsi" w:hAnsiTheme="minorHAnsi" w:cstheme="minorHAnsi"/>
          <w:szCs w:val="24"/>
        </w:rPr>
        <w:t xml:space="preserve"> vady, jestliže jeho provedení neodpovídá této </w:t>
      </w:r>
      <w:r w:rsidR="008A08A5">
        <w:rPr>
          <w:rFonts w:asciiTheme="minorHAnsi" w:hAnsiTheme="minorHAnsi" w:cstheme="minorHAnsi"/>
          <w:szCs w:val="24"/>
        </w:rPr>
        <w:t>S</w:t>
      </w:r>
      <w:r w:rsidRPr="00640CDA">
        <w:rPr>
          <w:rFonts w:asciiTheme="minorHAnsi" w:hAnsiTheme="minorHAnsi" w:cstheme="minorHAnsi"/>
          <w:szCs w:val="24"/>
        </w:rPr>
        <w:t>mlouvě, či má právní vady.</w:t>
      </w:r>
    </w:p>
    <w:p w14:paraId="70181E51" w14:textId="6557E732" w:rsidR="00DA0D2A" w:rsidRDefault="00DA0D2A" w:rsidP="00DA0D2A">
      <w:pPr>
        <w:pStyle w:val="Zkladntext"/>
        <w:widowControl w:val="0"/>
        <w:numPr>
          <w:ilvl w:val="1"/>
          <w:numId w:val="1"/>
        </w:numPr>
        <w:tabs>
          <w:tab w:val="clear" w:pos="720"/>
          <w:tab w:val="num" w:pos="862"/>
        </w:tabs>
        <w:snapToGrid w:val="0"/>
        <w:spacing w:after="240" w:line="276" w:lineRule="auto"/>
        <w:ind w:left="709" w:hanging="709"/>
        <w:rPr>
          <w:rFonts w:asciiTheme="minorHAnsi" w:hAnsiTheme="minorHAnsi" w:cstheme="minorHAnsi"/>
          <w:szCs w:val="24"/>
        </w:rPr>
      </w:pPr>
      <w:r w:rsidRPr="00640CDA">
        <w:rPr>
          <w:rFonts w:asciiTheme="minorHAnsi" w:hAnsiTheme="minorHAnsi" w:cstheme="minorHAnsi"/>
          <w:szCs w:val="24"/>
        </w:rPr>
        <w:t>Zhotovitel odpovídá za veškeré vady, které má Dílo v době jeho předání a převzetí a</w:t>
      </w:r>
      <w:r>
        <w:rPr>
          <w:rFonts w:asciiTheme="minorHAnsi" w:hAnsiTheme="minorHAnsi" w:cstheme="minorHAnsi"/>
          <w:szCs w:val="24"/>
        </w:rPr>
        <w:t> </w:t>
      </w:r>
      <w:r w:rsidRPr="00640CDA">
        <w:rPr>
          <w:rFonts w:asciiTheme="minorHAnsi" w:hAnsiTheme="minorHAnsi" w:cstheme="minorHAnsi"/>
          <w:szCs w:val="24"/>
        </w:rPr>
        <w:t xml:space="preserve">dále za vady, které se vyskytnou v záruční době dle odst. 10.4 tohoto článku. Zhotovitel odpovídá i za vady Díla, které se vyskytnou po těchto dobách, byly-li tyto vady způsobeny porušením jeho povinností či jde-li o vady, které jsou důsledkem skutečností, o kterých Zhotovitel v době předání </w:t>
      </w:r>
      <w:r w:rsidR="00BE3567">
        <w:rPr>
          <w:rFonts w:asciiTheme="minorHAnsi" w:hAnsiTheme="minorHAnsi" w:cstheme="minorHAnsi"/>
          <w:szCs w:val="24"/>
        </w:rPr>
        <w:t>D</w:t>
      </w:r>
      <w:r w:rsidRPr="00640CDA">
        <w:rPr>
          <w:rFonts w:asciiTheme="minorHAnsi" w:hAnsiTheme="minorHAnsi" w:cstheme="minorHAnsi"/>
          <w:szCs w:val="24"/>
        </w:rPr>
        <w:t>íla Objednateli věděl nebo musel vědět.</w:t>
      </w:r>
    </w:p>
    <w:p w14:paraId="4679FFF8" w14:textId="4988B295" w:rsidR="00746EFE" w:rsidRPr="00640CDA" w:rsidRDefault="00746EFE" w:rsidP="00DA0D2A">
      <w:pPr>
        <w:pStyle w:val="Zkladntext"/>
        <w:widowControl w:val="0"/>
        <w:numPr>
          <w:ilvl w:val="1"/>
          <w:numId w:val="8"/>
        </w:numPr>
        <w:snapToGrid w:val="0"/>
        <w:spacing w:after="240" w:line="276" w:lineRule="auto"/>
        <w:ind w:left="709" w:hanging="709"/>
        <w:rPr>
          <w:rFonts w:asciiTheme="minorHAnsi" w:hAnsiTheme="minorHAnsi" w:cstheme="minorHAnsi"/>
          <w:szCs w:val="24"/>
        </w:rPr>
      </w:pPr>
      <w:r w:rsidRPr="00640CDA">
        <w:rPr>
          <w:rFonts w:asciiTheme="minorHAnsi" w:hAnsiTheme="minorHAnsi" w:cstheme="minorHAnsi"/>
          <w:szCs w:val="24"/>
        </w:rPr>
        <w:t xml:space="preserve">Zhotovitel neodpovídá za vady </w:t>
      </w:r>
      <w:r w:rsidR="00CB1F97">
        <w:rPr>
          <w:rFonts w:asciiTheme="minorHAnsi" w:hAnsiTheme="minorHAnsi" w:cstheme="minorHAnsi"/>
          <w:szCs w:val="24"/>
        </w:rPr>
        <w:t>D</w:t>
      </w:r>
      <w:r w:rsidRPr="00640CDA">
        <w:rPr>
          <w:rFonts w:asciiTheme="minorHAnsi" w:hAnsiTheme="minorHAnsi" w:cstheme="minorHAnsi"/>
          <w:szCs w:val="24"/>
        </w:rPr>
        <w:t xml:space="preserve">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w:t>
      </w:r>
      <w:r w:rsidRPr="00640CDA">
        <w:rPr>
          <w:rFonts w:asciiTheme="minorHAnsi" w:hAnsiTheme="minorHAnsi" w:cstheme="minorHAnsi"/>
          <w:szCs w:val="24"/>
        </w:rPr>
        <w:lastRenderedPageBreak/>
        <w:t xml:space="preserve">nevhodných pokynů daných mu Objednatelem, jestliže Zhotovitel na nevhodnost těchto pokynů písemně upozornil a Objednatel na jejich dodržení trval, nebo jestliže </w:t>
      </w:r>
      <w:r>
        <w:rPr>
          <w:rFonts w:asciiTheme="minorHAnsi" w:hAnsiTheme="minorHAnsi" w:cstheme="minorHAnsi"/>
          <w:szCs w:val="24"/>
        </w:rPr>
        <w:t>Z</w:t>
      </w:r>
      <w:r w:rsidRPr="00640CDA">
        <w:rPr>
          <w:rFonts w:asciiTheme="minorHAnsi" w:hAnsiTheme="minorHAnsi" w:cstheme="minorHAnsi"/>
          <w:szCs w:val="24"/>
        </w:rPr>
        <w:t xml:space="preserve">hotovitel tuto nevhodnost ani při vynaložení odborné péče nemohl zjistit. Zhotovitel dále neodpovídá za vady </w:t>
      </w:r>
      <w:r w:rsidR="00BE3567">
        <w:rPr>
          <w:rFonts w:asciiTheme="minorHAnsi" w:hAnsiTheme="minorHAnsi" w:cstheme="minorHAnsi"/>
          <w:szCs w:val="24"/>
        </w:rPr>
        <w:t>D</w:t>
      </w:r>
      <w:r w:rsidRPr="00640CDA">
        <w:rPr>
          <w:rFonts w:asciiTheme="minorHAnsi" w:hAnsiTheme="minorHAnsi" w:cstheme="minorHAnsi"/>
          <w:szCs w:val="24"/>
        </w:rPr>
        <w:t>íla v případech uvedených v ust. § 2116 občanského zákoníku. Zhotovitel dále neodpovídá za vady Díla, byly-li způsobeny Objednatelem či třetími osobami v době předčasného užívání Díla Objednatelem.</w:t>
      </w:r>
    </w:p>
    <w:p w14:paraId="515D958C" w14:textId="4008095B" w:rsidR="00746EFE" w:rsidRPr="00640CDA" w:rsidRDefault="00746EFE" w:rsidP="0006316A">
      <w:pPr>
        <w:pStyle w:val="Zkladntext"/>
        <w:widowControl w:val="0"/>
        <w:numPr>
          <w:ilvl w:val="1"/>
          <w:numId w:val="8"/>
        </w:numPr>
        <w:snapToGrid w:val="0"/>
        <w:spacing w:after="240" w:line="276" w:lineRule="auto"/>
        <w:ind w:left="709" w:hanging="709"/>
        <w:rPr>
          <w:rFonts w:asciiTheme="minorHAnsi" w:hAnsiTheme="minorHAnsi" w:cstheme="minorHAnsi"/>
          <w:szCs w:val="24"/>
        </w:rPr>
      </w:pPr>
      <w:r w:rsidRPr="00640CDA">
        <w:rPr>
          <w:rFonts w:asciiTheme="minorHAnsi" w:hAnsiTheme="minorHAnsi" w:cstheme="minorHAnsi"/>
          <w:szCs w:val="24"/>
        </w:rPr>
        <w:t xml:space="preserve">Zhotovitel poskytuje ve smyslu ust. § 2619 a § 2113 občanského zákoníku Objednateli záruku na jakost Díla spočívající v tom, že Dílo bude po záruční dobu způsobilé pro použití k obvyklému účelu a zachová si sjednané, jinak obvyklé vlastnosti. Záruční doba na Dílo činí </w:t>
      </w:r>
      <w:r w:rsidRPr="00640CDA">
        <w:rPr>
          <w:rFonts w:asciiTheme="minorHAnsi" w:hAnsiTheme="minorHAnsi" w:cstheme="minorHAnsi"/>
          <w:b/>
          <w:bCs/>
          <w:szCs w:val="24"/>
        </w:rPr>
        <w:t>60 měsíců</w:t>
      </w:r>
      <w:r w:rsidRPr="00640CDA">
        <w:rPr>
          <w:rFonts w:asciiTheme="minorHAnsi" w:hAnsiTheme="minorHAnsi" w:cstheme="minorHAnsi"/>
          <w:szCs w:val="24"/>
        </w:rPr>
        <w:t xml:space="preserve"> a platí i pro veškeré jeho součásti, mj. i pro optickou část dodaných svítidel a pro předřadnou část dodaných svítidel. Záruční doba počíná běžet dnem předání a</w:t>
      </w:r>
      <w:r w:rsidR="00844607">
        <w:rPr>
          <w:rFonts w:asciiTheme="minorHAnsi" w:hAnsiTheme="minorHAnsi" w:cstheme="minorHAnsi"/>
          <w:szCs w:val="24"/>
        </w:rPr>
        <w:t> </w:t>
      </w:r>
      <w:r w:rsidRPr="00640CDA">
        <w:rPr>
          <w:rFonts w:asciiTheme="minorHAnsi" w:hAnsiTheme="minorHAnsi" w:cstheme="minorHAnsi"/>
          <w:szCs w:val="24"/>
        </w:rPr>
        <w:t>převzetí Díla.</w:t>
      </w:r>
    </w:p>
    <w:p w14:paraId="0E3F0E81" w14:textId="65049197" w:rsidR="00746EFE" w:rsidRPr="00487F3A" w:rsidRDefault="00746EFE" w:rsidP="00FE538E">
      <w:pPr>
        <w:pStyle w:val="Zkladntext"/>
        <w:widowControl w:val="0"/>
        <w:numPr>
          <w:ilvl w:val="1"/>
          <w:numId w:val="8"/>
        </w:numPr>
        <w:snapToGrid w:val="0"/>
        <w:spacing w:after="240" w:line="276" w:lineRule="auto"/>
        <w:ind w:left="709" w:hanging="709"/>
        <w:rPr>
          <w:rFonts w:asciiTheme="minorHAnsi" w:hAnsiTheme="minorHAnsi" w:cstheme="minorHAnsi"/>
          <w:szCs w:val="24"/>
        </w:rPr>
      </w:pPr>
      <w:r w:rsidRPr="00487F3A">
        <w:rPr>
          <w:rFonts w:asciiTheme="minorHAnsi" w:hAnsiTheme="minorHAnsi" w:cstheme="minorHAnsi"/>
          <w:szCs w:val="24"/>
        </w:rPr>
        <w:t>Vady Díla Objednatel písemně oznámí (reklamuje) Zhotoviteli, přičemž v oznámení popíše, jak se vada projevuje. Za písemné oznámení vady se považuje i oznámení zaslané e-mailem na e-mailovou adresu Zhotovitele</w:t>
      </w:r>
      <w:r w:rsidR="00844607" w:rsidRPr="00487F3A">
        <w:rPr>
          <w:rFonts w:asciiTheme="minorHAnsi" w:hAnsiTheme="minorHAnsi" w:cstheme="minorHAnsi"/>
          <w:szCs w:val="24"/>
        </w:rPr>
        <w:t xml:space="preserve">: </w:t>
      </w:r>
      <w:permStart w:id="1209748546" w:edGrp="everyone"/>
      <w:r w:rsidR="003A75D0" w:rsidRPr="00487F3A">
        <w:rPr>
          <w:rFonts w:asciiTheme="minorHAnsi" w:hAnsiTheme="minorHAnsi" w:cstheme="minorHAnsi"/>
          <w:szCs w:val="24"/>
        </w:rPr>
        <w:t>doplní účastník</w:t>
      </w:r>
      <w:permEnd w:id="1209748546"/>
      <w:r w:rsidRPr="002F57BC">
        <w:rPr>
          <w:rFonts w:asciiTheme="minorHAnsi" w:hAnsiTheme="minorHAnsi" w:cstheme="minorHAnsi"/>
          <w:szCs w:val="24"/>
        </w:rPr>
        <w:t xml:space="preserve"> či oznámení zaslané do datové schránky </w:t>
      </w:r>
      <w:r w:rsidR="003A75D0" w:rsidRPr="00215278">
        <w:rPr>
          <w:rFonts w:asciiTheme="minorHAnsi" w:hAnsiTheme="minorHAnsi" w:cstheme="minorHAnsi"/>
          <w:szCs w:val="24"/>
        </w:rPr>
        <w:t>Z</w:t>
      </w:r>
      <w:r w:rsidRPr="00C57184">
        <w:rPr>
          <w:rFonts w:asciiTheme="minorHAnsi" w:hAnsiTheme="minorHAnsi" w:cstheme="minorHAnsi"/>
          <w:szCs w:val="24"/>
        </w:rPr>
        <w:t xml:space="preserve">hotovitele - ID datové </w:t>
      </w:r>
      <w:proofErr w:type="gramStart"/>
      <w:r w:rsidRPr="00C57184">
        <w:rPr>
          <w:rFonts w:asciiTheme="minorHAnsi" w:hAnsiTheme="minorHAnsi" w:cstheme="minorHAnsi"/>
          <w:szCs w:val="24"/>
        </w:rPr>
        <w:t>schránky:</w:t>
      </w:r>
      <w:r w:rsidR="00844607" w:rsidRPr="00487F3A">
        <w:rPr>
          <w:rFonts w:asciiTheme="minorHAnsi" w:hAnsiTheme="minorHAnsi" w:cstheme="minorHAnsi"/>
          <w:szCs w:val="24"/>
        </w:rPr>
        <w:t xml:space="preserve"> </w:t>
      </w:r>
      <w:permStart w:id="1472359576" w:edGrp="everyone"/>
      <w:r w:rsidR="00844607" w:rsidRPr="00487F3A">
        <w:rPr>
          <w:rFonts w:asciiTheme="minorHAnsi" w:hAnsiTheme="minorHAnsi" w:cstheme="minorHAnsi"/>
          <w:szCs w:val="24"/>
        </w:rPr>
        <w:t xml:space="preserve"> </w:t>
      </w:r>
      <w:r w:rsidR="003A75D0" w:rsidRPr="00487F3A">
        <w:rPr>
          <w:rFonts w:asciiTheme="minorHAnsi" w:hAnsiTheme="minorHAnsi" w:cstheme="minorHAnsi"/>
          <w:szCs w:val="24"/>
        </w:rPr>
        <w:t>doplní</w:t>
      </w:r>
      <w:proofErr w:type="gramEnd"/>
      <w:r w:rsidR="003A75D0" w:rsidRPr="00487F3A">
        <w:rPr>
          <w:rFonts w:asciiTheme="minorHAnsi" w:hAnsiTheme="minorHAnsi" w:cstheme="minorHAnsi"/>
          <w:szCs w:val="24"/>
        </w:rPr>
        <w:t xml:space="preserve"> účastník</w:t>
      </w:r>
      <w:r w:rsidR="00844607" w:rsidRPr="00487F3A">
        <w:rPr>
          <w:rFonts w:asciiTheme="minorHAnsi" w:hAnsiTheme="minorHAnsi" w:cstheme="minorHAnsi"/>
          <w:szCs w:val="24"/>
        </w:rPr>
        <w:t xml:space="preserve"> </w:t>
      </w:r>
      <w:permEnd w:id="1472359576"/>
      <w:r w:rsidRPr="00487F3A">
        <w:rPr>
          <w:rFonts w:asciiTheme="minorHAnsi" w:hAnsiTheme="minorHAnsi" w:cstheme="minorHAnsi"/>
          <w:szCs w:val="24"/>
        </w:rPr>
        <w:t>.</w:t>
      </w:r>
    </w:p>
    <w:p w14:paraId="241C1AE5" w14:textId="693BC9E5" w:rsidR="00746EFE" w:rsidRPr="001A2B3F" w:rsidRDefault="00746EFE" w:rsidP="0006316A">
      <w:pPr>
        <w:pStyle w:val="Zkladntext"/>
        <w:widowControl w:val="0"/>
        <w:numPr>
          <w:ilvl w:val="1"/>
          <w:numId w:val="8"/>
        </w:numPr>
        <w:snapToGrid w:val="0"/>
        <w:spacing w:after="240" w:line="276" w:lineRule="auto"/>
        <w:ind w:left="709" w:hanging="709"/>
        <w:rPr>
          <w:rFonts w:asciiTheme="minorHAnsi" w:hAnsiTheme="minorHAnsi" w:cstheme="minorHAnsi"/>
          <w:color w:val="FF0000"/>
          <w:szCs w:val="24"/>
        </w:rPr>
      </w:pPr>
      <w:r w:rsidRPr="00640CDA">
        <w:rPr>
          <w:rFonts w:asciiTheme="minorHAnsi" w:hAnsiTheme="minorHAnsi" w:cstheme="minorHAnsi"/>
          <w:szCs w:val="24"/>
        </w:rPr>
        <w:t>V</w:t>
      </w:r>
      <w:r w:rsidRPr="00640CDA">
        <w:rPr>
          <w:rFonts w:asciiTheme="minorHAnsi" w:hAnsiTheme="minorHAnsi"/>
          <w:szCs w:val="24"/>
        </w:rPr>
        <w:t xml:space="preserve"> pochybnostech se oznámení vady zaslané Objednatelem e-mailem má za doručené Zhotoviteli dnem a hodinou odeslání e-mailové zprávy s tímto obsahem, oznámení odeslané doporučenou poštou třetím dnem od data razítka poštovního úřadu na podacím lístku. </w:t>
      </w:r>
      <w:r w:rsidRPr="001A2B3F">
        <w:rPr>
          <w:rFonts w:asciiTheme="minorHAnsi" w:hAnsiTheme="minorHAnsi"/>
          <w:szCs w:val="24"/>
        </w:rPr>
        <w:t xml:space="preserve">Oznámení odeslané prostřednictvím datové schránky se na základě dohody </w:t>
      </w:r>
      <w:r w:rsidR="00A446D3">
        <w:rPr>
          <w:rFonts w:asciiTheme="minorHAnsi" w:hAnsiTheme="minorHAnsi"/>
          <w:szCs w:val="24"/>
        </w:rPr>
        <w:t>S</w:t>
      </w:r>
      <w:r w:rsidRPr="001A2B3F">
        <w:rPr>
          <w:rFonts w:asciiTheme="minorHAnsi" w:hAnsiTheme="minorHAnsi"/>
          <w:szCs w:val="24"/>
        </w:rPr>
        <w:t>mluvních stran považuje za doručené již okamžikem jeho dodání do datové schránky Zhotovitele, nikoliv až okamžikem, kdy se do datové schránky přihlásí oprávněná osoba Zhotovitele</w:t>
      </w:r>
      <w:r>
        <w:rPr>
          <w:rFonts w:asciiTheme="minorHAnsi" w:hAnsiTheme="minorHAnsi"/>
          <w:szCs w:val="24"/>
        </w:rPr>
        <w:t>.</w:t>
      </w:r>
    </w:p>
    <w:p w14:paraId="65408739" w14:textId="4F636EE9" w:rsidR="00746EFE" w:rsidRPr="001A2B3F" w:rsidRDefault="00746EFE" w:rsidP="0006316A">
      <w:pPr>
        <w:pStyle w:val="Zkladntext"/>
        <w:widowControl w:val="0"/>
        <w:numPr>
          <w:ilvl w:val="1"/>
          <w:numId w:val="8"/>
        </w:numPr>
        <w:snapToGrid w:val="0"/>
        <w:spacing w:after="240" w:line="276" w:lineRule="auto"/>
        <w:ind w:left="709" w:hanging="709"/>
        <w:rPr>
          <w:rFonts w:asciiTheme="minorHAnsi" w:hAnsiTheme="minorHAnsi" w:cstheme="minorHAnsi"/>
          <w:color w:val="FF0000"/>
          <w:szCs w:val="24"/>
        </w:rPr>
      </w:pPr>
      <w:r w:rsidRPr="001A2B3F">
        <w:rPr>
          <w:rFonts w:asciiTheme="minorHAnsi" w:hAnsiTheme="minorHAnsi"/>
          <w:szCs w:val="24"/>
        </w:rPr>
        <w:t xml:space="preserve">Smluvní strany sjednávají, že vady Díla je Objednatel oprávněn oznámit (reklamovat) </w:t>
      </w:r>
      <w:r w:rsidR="00C84BA9">
        <w:rPr>
          <w:rFonts w:asciiTheme="minorHAnsi" w:hAnsiTheme="minorHAnsi"/>
          <w:szCs w:val="24"/>
        </w:rPr>
        <w:t>Z</w:t>
      </w:r>
      <w:r w:rsidRPr="001A2B3F">
        <w:rPr>
          <w:rFonts w:asciiTheme="minorHAnsi" w:hAnsiTheme="minorHAnsi"/>
          <w:szCs w:val="24"/>
        </w:rPr>
        <w:t xml:space="preserve">hotoviteli nejpozději do posledního dne záruční </w:t>
      </w:r>
      <w:r w:rsidR="00487F3A">
        <w:rPr>
          <w:rFonts w:asciiTheme="minorHAnsi" w:hAnsiTheme="minorHAnsi"/>
          <w:szCs w:val="24"/>
        </w:rPr>
        <w:t>dob</w:t>
      </w:r>
      <w:r w:rsidR="00487F3A" w:rsidRPr="001A2B3F">
        <w:rPr>
          <w:rFonts w:asciiTheme="minorHAnsi" w:hAnsiTheme="minorHAnsi"/>
          <w:szCs w:val="24"/>
        </w:rPr>
        <w:t>y</w:t>
      </w:r>
      <w:r w:rsidRPr="001A2B3F">
        <w:rPr>
          <w:rFonts w:asciiTheme="minorHAnsi" w:hAnsiTheme="minorHAnsi"/>
          <w:szCs w:val="24"/>
        </w:rPr>
        <w:t>, přičemž i oznámení vad odeslané Objednatelem v</w:t>
      </w:r>
      <w:r>
        <w:rPr>
          <w:rFonts w:asciiTheme="minorHAnsi" w:hAnsiTheme="minorHAnsi"/>
          <w:szCs w:val="24"/>
        </w:rPr>
        <w:t> </w:t>
      </w:r>
      <w:r w:rsidRPr="001A2B3F">
        <w:rPr>
          <w:rFonts w:asciiTheme="minorHAnsi" w:hAnsiTheme="minorHAnsi"/>
          <w:szCs w:val="24"/>
        </w:rPr>
        <w:t xml:space="preserve">poslední den záruční </w:t>
      </w:r>
      <w:r w:rsidR="00487F3A">
        <w:rPr>
          <w:rFonts w:asciiTheme="minorHAnsi" w:hAnsiTheme="minorHAnsi"/>
          <w:szCs w:val="24"/>
        </w:rPr>
        <w:t>dob</w:t>
      </w:r>
      <w:r w:rsidR="00487F3A" w:rsidRPr="001A2B3F">
        <w:rPr>
          <w:rFonts w:asciiTheme="minorHAnsi" w:hAnsiTheme="minorHAnsi"/>
          <w:szCs w:val="24"/>
        </w:rPr>
        <w:t xml:space="preserve">y </w:t>
      </w:r>
      <w:r w:rsidRPr="001A2B3F">
        <w:rPr>
          <w:rFonts w:asciiTheme="minorHAnsi" w:hAnsiTheme="minorHAnsi"/>
          <w:szCs w:val="24"/>
        </w:rPr>
        <w:t>se považuje za včas uplatněné</w:t>
      </w:r>
      <w:r>
        <w:rPr>
          <w:rFonts w:asciiTheme="minorHAnsi" w:hAnsiTheme="minorHAnsi"/>
          <w:szCs w:val="24"/>
        </w:rPr>
        <w:t>.</w:t>
      </w:r>
    </w:p>
    <w:p w14:paraId="77909335" w14:textId="77777777" w:rsidR="00746EFE" w:rsidRPr="001A2B3F" w:rsidRDefault="00746EFE" w:rsidP="0006316A">
      <w:pPr>
        <w:pStyle w:val="Zkladntext"/>
        <w:widowControl w:val="0"/>
        <w:numPr>
          <w:ilvl w:val="1"/>
          <w:numId w:val="8"/>
        </w:numPr>
        <w:snapToGrid w:val="0"/>
        <w:spacing w:after="240" w:line="276" w:lineRule="auto"/>
        <w:ind w:left="709" w:hanging="709"/>
        <w:rPr>
          <w:rFonts w:asciiTheme="minorHAnsi" w:hAnsiTheme="minorHAnsi" w:cstheme="minorHAnsi"/>
          <w:color w:val="FF0000"/>
          <w:szCs w:val="24"/>
        </w:rPr>
      </w:pPr>
      <w:r w:rsidRPr="001A2B3F">
        <w:rPr>
          <w:rFonts w:asciiTheme="minorHAnsi" w:hAnsiTheme="minorHAnsi"/>
          <w:szCs w:val="24"/>
        </w:rPr>
        <w:t>Smluvní strany sjednávají, že práva Objednatele z veškerých vad Díla, tj. vad, které má Dílo při jeho předání Objednateli i z vad, které se vyskytnou v záruční době či po jejím uplynutí, se řídí ust. § 2106 a násl. občanského zákoníku</w:t>
      </w:r>
      <w:r>
        <w:rPr>
          <w:rFonts w:asciiTheme="minorHAnsi" w:hAnsiTheme="minorHAnsi"/>
          <w:szCs w:val="24"/>
        </w:rPr>
        <w:t>.</w:t>
      </w:r>
    </w:p>
    <w:p w14:paraId="006C61FA" w14:textId="77777777" w:rsidR="00746EFE" w:rsidRPr="00181AD2" w:rsidRDefault="00746EFE" w:rsidP="0006316A">
      <w:pPr>
        <w:pStyle w:val="Zkladntext"/>
        <w:widowControl w:val="0"/>
        <w:numPr>
          <w:ilvl w:val="1"/>
          <w:numId w:val="8"/>
        </w:numPr>
        <w:snapToGrid w:val="0"/>
        <w:spacing w:after="240" w:line="276" w:lineRule="auto"/>
        <w:ind w:left="709" w:hanging="709"/>
        <w:rPr>
          <w:rFonts w:asciiTheme="minorHAnsi" w:hAnsiTheme="minorHAnsi" w:cstheme="minorHAnsi"/>
          <w:color w:val="FF0000"/>
          <w:szCs w:val="24"/>
        </w:rPr>
      </w:pPr>
      <w:r w:rsidRPr="00181AD2">
        <w:rPr>
          <w:rFonts w:asciiTheme="minorHAnsi" w:hAnsiTheme="minorHAnsi"/>
          <w:szCs w:val="24"/>
        </w:rPr>
        <w:t>Neuplatní-li Objednatel při reklamaci vady Díla jiné právo, platí, že požaduje odstranění vady. Z</w:t>
      </w:r>
      <w:r w:rsidRPr="00181AD2">
        <w:rPr>
          <w:rFonts w:asciiTheme="minorHAnsi" w:hAnsiTheme="minorHAnsi" w:cstheme="minorHAnsi"/>
          <w:szCs w:val="24"/>
        </w:rPr>
        <w:t>hotovitel zahájí odstranění vad do 2 (dvou) pracovních dnů ode dne doručení reklamace. Vadu odstraní ve lhůtě do 5 (pěti) pracovních dnů od doručení reklamace, nedohodnou-li se Smluvní strany jinak. Odstranění vady bude Smluvními stranami potvrzeno písemným protokolem.</w:t>
      </w:r>
    </w:p>
    <w:p w14:paraId="58F761E6" w14:textId="2E819387" w:rsidR="00746EFE" w:rsidRPr="00181AD2" w:rsidRDefault="00746EFE" w:rsidP="0006316A">
      <w:pPr>
        <w:pStyle w:val="Zkladntext"/>
        <w:widowControl w:val="0"/>
        <w:numPr>
          <w:ilvl w:val="1"/>
          <w:numId w:val="8"/>
        </w:numPr>
        <w:snapToGrid w:val="0"/>
        <w:spacing w:after="240" w:line="276" w:lineRule="auto"/>
        <w:ind w:left="709" w:hanging="709"/>
        <w:rPr>
          <w:rFonts w:asciiTheme="minorHAnsi" w:hAnsiTheme="minorHAnsi" w:cstheme="minorHAnsi"/>
          <w:color w:val="FF0000"/>
          <w:szCs w:val="24"/>
        </w:rPr>
      </w:pPr>
      <w:r w:rsidRPr="00181AD2">
        <w:rPr>
          <w:rFonts w:asciiTheme="minorHAnsi" w:hAnsiTheme="minorHAnsi" w:cstheme="minorHAnsi"/>
          <w:szCs w:val="24"/>
        </w:rPr>
        <w:t xml:space="preserve">V případě výskytu vad, které brání užívání Díla či jakékoliv jeho části či v jejichž důsledku bezprostředně hrozí vznik škody na majetku či zdraví (dále vše jen „havárie“), Zhotovitel zahájí odstranění vad do 12 (dvanácti) hodin od doručení reklamace a havarijní stav </w:t>
      </w:r>
      <w:r w:rsidRPr="00181AD2">
        <w:rPr>
          <w:rFonts w:asciiTheme="minorHAnsi" w:hAnsiTheme="minorHAnsi" w:cstheme="minorHAnsi"/>
          <w:szCs w:val="24"/>
        </w:rPr>
        <w:lastRenderedPageBreak/>
        <w:t xml:space="preserve">odstraní nejpozději do 72 (sedmdesátidvou) hodin od doručení reklamace. Úplně musí být příslušná vada odstraněna ve lhůtě určené dle odst. 10.9 tohoto článku </w:t>
      </w:r>
      <w:r w:rsidR="00613060">
        <w:rPr>
          <w:rFonts w:asciiTheme="minorHAnsi" w:hAnsiTheme="minorHAnsi" w:cstheme="minorHAnsi"/>
          <w:szCs w:val="24"/>
        </w:rPr>
        <w:t>S</w:t>
      </w:r>
      <w:r w:rsidRPr="00181AD2">
        <w:rPr>
          <w:rFonts w:asciiTheme="minorHAnsi" w:hAnsiTheme="minorHAnsi" w:cstheme="minorHAnsi"/>
          <w:szCs w:val="24"/>
        </w:rPr>
        <w:t>mlouvy</w:t>
      </w:r>
      <w:r w:rsidR="00613060">
        <w:rPr>
          <w:rFonts w:asciiTheme="minorHAnsi" w:hAnsiTheme="minorHAnsi" w:cstheme="minorHAnsi"/>
          <w:szCs w:val="24"/>
        </w:rPr>
        <w:t>.</w:t>
      </w:r>
    </w:p>
    <w:p w14:paraId="2573A999" w14:textId="1AAFD6F3" w:rsidR="00746EFE" w:rsidRPr="00181AD2" w:rsidRDefault="00746EFE" w:rsidP="0006316A">
      <w:pPr>
        <w:pStyle w:val="Zkladntext"/>
        <w:widowControl w:val="0"/>
        <w:numPr>
          <w:ilvl w:val="1"/>
          <w:numId w:val="8"/>
        </w:numPr>
        <w:snapToGrid w:val="0"/>
        <w:spacing w:after="240" w:line="276" w:lineRule="auto"/>
        <w:ind w:left="709" w:hanging="709"/>
        <w:rPr>
          <w:rFonts w:asciiTheme="minorHAnsi" w:hAnsiTheme="minorHAnsi" w:cstheme="minorHAnsi"/>
          <w:color w:val="FF0000"/>
          <w:szCs w:val="24"/>
        </w:rPr>
      </w:pPr>
      <w:r w:rsidRPr="00181AD2">
        <w:rPr>
          <w:rFonts w:asciiTheme="minorHAnsi" w:hAnsiTheme="minorHAnsi" w:cstheme="minorHAnsi"/>
          <w:szCs w:val="24"/>
        </w:rPr>
        <w:t>Neodstraní-li Zhotovitel vadu Díla ve lhůtě plynoucí z odst. 10.9. tohoto článku Smlouvy, je Objednatel oprávněn odborně odstranit příslušnou vadu sám či prostřednictvím třetí osoby na náklady Zhotovitele. Tyto vzniklé náklady se Zhotovitel zavazuje Objednateli uhradit do 14 (čtrnácti)</w:t>
      </w:r>
      <w:r w:rsidR="00E376FE">
        <w:rPr>
          <w:rFonts w:asciiTheme="minorHAnsi" w:hAnsiTheme="minorHAnsi" w:cstheme="minorHAnsi"/>
          <w:szCs w:val="24"/>
        </w:rPr>
        <w:t xml:space="preserve"> kalendářních</w:t>
      </w:r>
      <w:r w:rsidRPr="00181AD2">
        <w:rPr>
          <w:rFonts w:asciiTheme="minorHAnsi" w:hAnsiTheme="minorHAnsi" w:cstheme="minorHAnsi"/>
          <w:szCs w:val="24"/>
        </w:rPr>
        <w:t xml:space="preserve"> dnů poté, kdy mu budou Objednatelem písemně vyúčtovány.</w:t>
      </w:r>
    </w:p>
    <w:p w14:paraId="7CFDEFB2" w14:textId="4BDEE8AD" w:rsidR="00C54B17" w:rsidRPr="008B6F0D" w:rsidRDefault="00746EFE" w:rsidP="00474B56">
      <w:pPr>
        <w:pStyle w:val="Zkladntext"/>
        <w:widowControl w:val="0"/>
        <w:numPr>
          <w:ilvl w:val="1"/>
          <w:numId w:val="8"/>
        </w:numPr>
        <w:snapToGrid w:val="0"/>
        <w:spacing w:after="240" w:line="276" w:lineRule="auto"/>
        <w:ind w:left="709" w:hanging="709"/>
        <w:rPr>
          <w:rFonts w:asciiTheme="minorHAnsi" w:hAnsiTheme="minorHAnsi" w:cstheme="minorHAnsi"/>
          <w:color w:val="FF0000"/>
          <w:szCs w:val="24"/>
        </w:rPr>
      </w:pPr>
      <w:r w:rsidRPr="003D1701">
        <w:rPr>
          <w:rFonts w:asciiTheme="minorHAnsi" w:hAnsiTheme="minorHAnsi"/>
          <w:szCs w:val="24"/>
        </w:rPr>
        <w:t>Zhotovitel je povinen ve stanovené době odstranit vady i v případě, kdy podle jeho názoru za ně neodpovídá. Náklady na odstranění v těchto sporných případech nese až do vyjasnění nebo do vyřešení rozporu Zhotovitel.</w:t>
      </w:r>
    </w:p>
    <w:p w14:paraId="549CF99B" w14:textId="77777777" w:rsidR="00C1730A" w:rsidRDefault="00746EFE" w:rsidP="00C1730A">
      <w:pPr>
        <w:pStyle w:val="Zkladntext"/>
        <w:widowControl w:val="0"/>
        <w:numPr>
          <w:ilvl w:val="1"/>
          <w:numId w:val="8"/>
        </w:numPr>
        <w:snapToGrid w:val="0"/>
        <w:spacing w:after="240" w:line="276" w:lineRule="auto"/>
        <w:ind w:left="709" w:hanging="709"/>
        <w:rPr>
          <w:rFonts w:asciiTheme="minorHAnsi" w:hAnsiTheme="minorHAnsi" w:cstheme="minorHAnsi"/>
          <w:color w:val="FF0000"/>
          <w:szCs w:val="24"/>
        </w:rPr>
      </w:pPr>
      <w:r w:rsidRPr="001A2B3F">
        <w:rPr>
          <w:rFonts w:asciiTheme="minorHAnsi" w:hAnsiTheme="minorHAnsi"/>
          <w:szCs w:val="24"/>
        </w:rPr>
        <w:t xml:space="preserve">Pro ty části </w:t>
      </w:r>
      <w:r w:rsidR="00F03DFA">
        <w:rPr>
          <w:rFonts w:asciiTheme="minorHAnsi" w:hAnsiTheme="minorHAnsi"/>
          <w:szCs w:val="24"/>
        </w:rPr>
        <w:t>D</w:t>
      </w:r>
      <w:r w:rsidRPr="001A2B3F">
        <w:rPr>
          <w:rFonts w:asciiTheme="minorHAnsi" w:hAnsiTheme="minorHAnsi"/>
          <w:szCs w:val="24"/>
        </w:rPr>
        <w:t xml:space="preserve">íla, které byly v důsledku oprávněné reklamace Objednatele Zhotovitelem opraveny, </w:t>
      </w:r>
      <w:proofErr w:type="gramStart"/>
      <w:r w:rsidRPr="001A2B3F">
        <w:rPr>
          <w:rFonts w:asciiTheme="minorHAnsi" w:hAnsiTheme="minorHAnsi"/>
          <w:szCs w:val="24"/>
        </w:rPr>
        <w:t>běží</w:t>
      </w:r>
      <w:proofErr w:type="gramEnd"/>
      <w:r w:rsidRPr="001A2B3F">
        <w:rPr>
          <w:rFonts w:asciiTheme="minorHAnsi" w:hAnsiTheme="minorHAnsi"/>
          <w:szCs w:val="24"/>
        </w:rPr>
        <w:t xml:space="preserve"> záruční doba opětovně od počátku ode dne provedení opravy</w:t>
      </w:r>
      <w:r>
        <w:rPr>
          <w:rFonts w:asciiTheme="minorHAnsi" w:hAnsiTheme="minorHAnsi"/>
          <w:szCs w:val="24"/>
        </w:rPr>
        <w:t>.</w:t>
      </w:r>
    </w:p>
    <w:p w14:paraId="427C2485" w14:textId="2EAD9795" w:rsidR="00DD4A8A" w:rsidRPr="00C1730A" w:rsidRDefault="00746EFE" w:rsidP="00C1730A">
      <w:pPr>
        <w:pStyle w:val="Zkladntext"/>
        <w:widowControl w:val="0"/>
        <w:numPr>
          <w:ilvl w:val="1"/>
          <w:numId w:val="8"/>
        </w:numPr>
        <w:snapToGrid w:val="0"/>
        <w:spacing w:after="240" w:line="276" w:lineRule="auto"/>
        <w:ind w:left="709" w:hanging="709"/>
        <w:rPr>
          <w:rFonts w:asciiTheme="minorHAnsi" w:hAnsiTheme="minorHAnsi" w:cstheme="minorHAnsi"/>
          <w:color w:val="FF0000"/>
          <w:szCs w:val="24"/>
        </w:rPr>
      </w:pPr>
      <w:r w:rsidRPr="00C1730A">
        <w:rPr>
          <w:rFonts w:asciiTheme="minorHAnsi" w:hAnsiTheme="minorHAnsi"/>
          <w:szCs w:val="24"/>
        </w:rPr>
        <w:t xml:space="preserve">Další nároky Objednatele plynoucí mu vůči Zhotoviteli z titulu vad </w:t>
      </w:r>
      <w:r w:rsidR="00BE3567" w:rsidRPr="00C1730A">
        <w:rPr>
          <w:rFonts w:asciiTheme="minorHAnsi" w:hAnsiTheme="minorHAnsi"/>
          <w:szCs w:val="24"/>
        </w:rPr>
        <w:t>D</w:t>
      </w:r>
      <w:r w:rsidRPr="00C1730A">
        <w:rPr>
          <w:rFonts w:asciiTheme="minorHAnsi" w:hAnsiTheme="minorHAnsi"/>
          <w:szCs w:val="24"/>
        </w:rPr>
        <w:t>íla z obecně závazných předpisů, zejména na náhradu škody, nejsou uplatněním nároků z odpovědnosti za vady dotčeny.</w:t>
      </w:r>
    </w:p>
    <w:p w14:paraId="0BD703C4" w14:textId="77777777" w:rsidR="00DD4A8A" w:rsidRPr="00DD4A8A" w:rsidRDefault="00DD4A8A" w:rsidP="00DD4A8A">
      <w:pPr>
        <w:pStyle w:val="Zkladntext"/>
        <w:widowControl w:val="0"/>
        <w:snapToGrid w:val="0"/>
        <w:spacing w:after="240" w:line="276" w:lineRule="auto"/>
        <w:ind w:left="709"/>
        <w:contextualSpacing/>
        <w:rPr>
          <w:rFonts w:asciiTheme="minorHAnsi" w:hAnsiTheme="minorHAnsi" w:cstheme="minorHAnsi"/>
          <w:b/>
          <w:color w:val="2E74B5"/>
          <w:szCs w:val="24"/>
        </w:rPr>
      </w:pPr>
    </w:p>
    <w:p w14:paraId="05C42414" w14:textId="2F91EA51" w:rsidR="00943FC8" w:rsidRPr="00337479" w:rsidRDefault="00943FC8" w:rsidP="006C67B9">
      <w:pPr>
        <w:pStyle w:val="Zkladntext"/>
        <w:widowControl w:val="0"/>
        <w:numPr>
          <w:ilvl w:val="0"/>
          <w:numId w:val="1"/>
        </w:numPr>
        <w:tabs>
          <w:tab w:val="clear" w:pos="360"/>
          <w:tab w:val="num" w:pos="709"/>
        </w:tabs>
        <w:snapToGrid w:val="0"/>
        <w:spacing w:after="240" w:line="276" w:lineRule="auto"/>
        <w:ind w:left="709" w:hanging="709"/>
        <w:contextualSpacing/>
        <w:rPr>
          <w:rFonts w:asciiTheme="minorHAnsi" w:hAnsiTheme="minorHAnsi" w:cstheme="minorHAnsi"/>
          <w:b/>
          <w:color w:val="2E74B5"/>
          <w:szCs w:val="24"/>
        </w:rPr>
      </w:pPr>
      <w:r w:rsidRPr="00337479">
        <w:rPr>
          <w:rFonts w:ascii="Calibri" w:hAnsi="Calibri"/>
          <w:b/>
          <w:color w:val="4F81BD" w:themeColor="accent1"/>
          <w:szCs w:val="24"/>
        </w:rPr>
        <w:t>ODSTOUPENÍ</w:t>
      </w:r>
      <w:r w:rsidRPr="00337479">
        <w:rPr>
          <w:rFonts w:asciiTheme="minorHAnsi" w:hAnsiTheme="minorHAnsi" w:cstheme="minorHAnsi"/>
          <w:b/>
          <w:color w:val="2E74B5"/>
          <w:szCs w:val="24"/>
        </w:rPr>
        <w:t xml:space="preserve"> OD SMLOUVY</w:t>
      </w:r>
    </w:p>
    <w:p w14:paraId="50A8D846" w14:textId="35340E99" w:rsidR="00943FC8" w:rsidRPr="00A22B29" w:rsidRDefault="00943FC8" w:rsidP="00943FC8">
      <w:pPr>
        <w:overflowPunct w:val="0"/>
        <w:autoSpaceDE w:val="0"/>
        <w:autoSpaceDN w:val="0"/>
        <w:adjustRightInd w:val="0"/>
        <w:spacing w:after="240" w:line="276" w:lineRule="auto"/>
        <w:ind w:left="709" w:hanging="709"/>
        <w:jc w:val="both"/>
        <w:textAlignment w:val="baseline"/>
        <w:rPr>
          <w:rFonts w:asciiTheme="minorHAnsi" w:hAnsiTheme="minorHAnsi"/>
          <w:sz w:val="24"/>
          <w:szCs w:val="24"/>
        </w:rPr>
      </w:pPr>
      <w:r w:rsidRPr="00420D49">
        <w:rPr>
          <w:rFonts w:asciiTheme="minorHAnsi" w:hAnsiTheme="minorHAnsi"/>
          <w:sz w:val="24"/>
          <w:szCs w:val="24"/>
        </w:rPr>
        <w:t xml:space="preserve">11.1 </w:t>
      </w:r>
      <w:r w:rsidRPr="00420D49">
        <w:rPr>
          <w:rFonts w:asciiTheme="minorHAnsi" w:hAnsiTheme="minorHAnsi"/>
          <w:sz w:val="24"/>
          <w:szCs w:val="24"/>
        </w:rPr>
        <w:tab/>
        <w:t xml:space="preserve">Od </w:t>
      </w:r>
      <w:r w:rsidR="00782793">
        <w:rPr>
          <w:rFonts w:asciiTheme="minorHAnsi" w:hAnsiTheme="minorHAnsi"/>
          <w:sz w:val="24"/>
          <w:szCs w:val="24"/>
        </w:rPr>
        <w:t>S</w:t>
      </w:r>
      <w:r w:rsidRPr="00420D49">
        <w:rPr>
          <w:rFonts w:asciiTheme="minorHAnsi" w:hAnsiTheme="minorHAnsi"/>
          <w:sz w:val="24"/>
          <w:szCs w:val="24"/>
        </w:rPr>
        <w:t xml:space="preserve">mlouvy může každá ze stran odstoupit, dojde-li k podstatnému porušení </w:t>
      </w:r>
      <w:r w:rsidR="00613060">
        <w:rPr>
          <w:rFonts w:asciiTheme="minorHAnsi" w:hAnsiTheme="minorHAnsi"/>
          <w:sz w:val="24"/>
          <w:szCs w:val="24"/>
        </w:rPr>
        <w:t>S</w:t>
      </w:r>
      <w:r w:rsidRPr="00420D49">
        <w:rPr>
          <w:rFonts w:asciiTheme="minorHAnsi" w:hAnsiTheme="minorHAnsi"/>
          <w:sz w:val="24"/>
          <w:szCs w:val="24"/>
        </w:rPr>
        <w:t xml:space="preserve">mlouvy druhou </w:t>
      </w:r>
      <w:r w:rsidR="00782793">
        <w:rPr>
          <w:rFonts w:asciiTheme="minorHAnsi" w:hAnsiTheme="minorHAnsi"/>
          <w:sz w:val="24"/>
          <w:szCs w:val="24"/>
        </w:rPr>
        <w:t>S</w:t>
      </w:r>
      <w:r w:rsidRPr="00420D49">
        <w:rPr>
          <w:rFonts w:asciiTheme="minorHAnsi" w:hAnsiTheme="minorHAnsi"/>
          <w:sz w:val="24"/>
          <w:szCs w:val="24"/>
        </w:rPr>
        <w:t xml:space="preserve">mluvní stranou a v dalších případech výslovně stanovených touto </w:t>
      </w:r>
      <w:r w:rsidR="00782793">
        <w:rPr>
          <w:rFonts w:asciiTheme="minorHAnsi" w:hAnsiTheme="minorHAnsi"/>
          <w:sz w:val="24"/>
          <w:szCs w:val="24"/>
        </w:rPr>
        <w:t>S</w:t>
      </w:r>
      <w:r w:rsidRPr="00420D49">
        <w:rPr>
          <w:rFonts w:asciiTheme="minorHAnsi" w:hAnsiTheme="minorHAnsi"/>
          <w:sz w:val="24"/>
          <w:szCs w:val="24"/>
        </w:rPr>
        <w:t>mlouvou, občanským zákoníkem a zákonem č. 134/2016 Sb.</w:t>
      </w:r>
      <w:r w:rsidR="00E376FE">
        <w:rPr>
          <w:rFonts w:asciiTheme="minorHAnsi" w:hAnsiTheme="minorHAnsi"/>
          <w:sz w:val="24"/>
          <w:szCs w:val="24"/>
        </w:rPr>
        <w:t>,</w:t>
      </w:r>
      <w:r w:rsidRPr="00420D49">
        <w:rPr>
          <w:rFonts w:asciiTheme="minorHAnsi" w:hAnsiTheme="minorHAnsi"/>
          <w:sz w:val="24"/>
          <w:szCs w:val="24"/>
        </w:rPr>
        <w:t xml:space="preserve"> o zadávání veřejných zakázek, ve znění pozdějších předpisů.</w:t>
      </w:r>
      <w:r w:rsidRPr="00A22B29">
        <w:rPr>
          <w:rFonts w:asciiTheme="minorHAnsi" w:hAnsiTheme="minorHAnsi"/>
          <w:sz w:val="24"/>
          <w:szCs w:val="24"/>
        </w:rPr>
        <w:t xml:space="preserve"> </w:t>
      </w:r>
    </w:p>
    <w:p w14:paraId="787DDA6E" w14:textId="289711BE" w:rsidR="00943FC8" w:rsidRPr="00A22B29" w:rsidRDefault="00943FC8" w:rsidP="00943FC8">
      <w:pPr>
        <w:overflowPunct w:val="0"/>
        <w:autoSpaceDE w:val="0"/>
        <w:autoSpaceDN w:val="0"/>
        <w:adjustRightInd w:val="0"/>
        <w:spacing w:after="240" w:line="276" w:lineRule="auto"/>
        <w:jc w:val="both"/>
        <w:textAlignment w:val="baseline"/>
        <w:rPr>
          <w:rFonts w:asciiTheme="minorHAnsi" w:hAnsiTheme="minorHAnsi"/>
          <w:sz w:val="24"/>
          <w:szCs w:val="24"/>
        </w:rPr>
      </w:pPr>
      <w:r w:rsidRPr="00A22B29">
        <w:rPr>
          <w:rFonts w:asciiTheme="minorHAnsi" w:hAnsiTheme="minorHAnsi"/>
          <w:sz w:val="24"/>
          <w:szCs w:val="24"/>
        </w:rPr>
        <w:t>1</w:t>
      </w:r>
      <w:r>
        <w:rPr>
          <w:rFonts w:asciiTheme="minorHAnsi" w:hAnsiTheme="minorHAnsi"/>
          <w:sz w:val="24"/>
          <w:szCs w:val="24"/>
        </w:rPr>
        <w:t>1</w:t>
      </w:r>
      <w:r w:rsidRPr="00A22B29">
        <w:rPr>
          <w:rFonts w:asciiTheme="minorHAnsi" w:hAnsiTheme="minorHAnsi"/>
          <w:sz w:val="24"/>
          <w:szCs w:val="24"/>
        </w:rPr>
        <w:t xml:space="preserve">.2 </w:t>
      </w:r>
      <w:r w:rsidRPr="00A22B29">
        <w:rPr>
          <w:rFonts w:asciiTheme="minorHAnsi" w:hAnsiTheme="minorHAnsi"/>
          <w:sz w:val="24"/>
          <w:szCs w:val="24"/>
        </w:rPr>
        <w:tab/>
        <w:t xml:space="preserve">Za podstatné porušení </w:t>
      </w:r>
      <w:r w:rsidR="00613060">
        <w:rPr>
          <w:rFonts w:asciiTheme="minorHAnsi" w:hAnsiTheme="minorHAnsi"/>
          <w:sz w:val="24"/>
          <w:szCs w:val="24"/>
        </w:rPr>
        <w:t>S</w:t>
      </w:r>
      <w:r w:rsidRPr="00A22B29">
        <w:rPr>
          <w:rFonts w:asciiTheme="minorHAnsi" w:hAnsiTheme="minorHAnsi"/>
          <w:sz w:val="24"/>
          <w:szCs w:val="24"/>
        </w:rPr>
        <w:t xml:space="preserve">mlouvy na straně </w:t>
      </w:r>
      <w:r>
        <w:rPr>
          <w:rFonts w:asciiTheme="minorHAnsi" w:hAnsiTheme="minorHAnsi"/>
          <w:sz w:val="24"/>
          <w:szCs w:val="24"/>
        </w:rPr>
        <w:t>O</w:t>
      </w:r>
      <w:r w:rsidRPr="00A22B29">
        <w:rPr>
          <w:rFonts w:asciiTheme="minorHAnsi" w:hAnsiTheme="minorHAnsi"/>
          <w:sz w:val="24"/>
          <w:szCs w:val="24"/>
        </w:rPr>
        <w:t xml:space="preserve">bjednatele se považuje zejména: </w:t>
      </w:r>
    </w:p>
    <w:p w14:paraId="0F31A879" w14:textId="769C3516" w:rsidR="00943FC8" w:rsidRPr="00A22B29" w:rsidRDefault="00943FC8" w:rsidP="0006316A">
      <w:pPr>
        <w:numPr>
          <w:ilvl w:val="0"/>
          <w:numId w:val="10"/>
        </w:numPr>
        <w:tabs>
          <w:tab w:val="clear" w:pos="1065"/>
          <w:tab w:val="num" w:pos="1134"/>
        </w:tabs>
        <w:overflowPunct w:val="0"/>
        <w:autoSpaceDE w:val="0"/>
        <w:autoSpaceDN w:val="0"/>
        <w:adjustRightInd w:val="0"/>
        <w:spacing w:line="276" w:lineRule="auto"/>
        <w:ind w:left="1134" w:hanging="425"/>
        <w:jc w:val="both"/>
        <w:textAlignment w:val="baseline"/>
        <w:rPr>
          <w:rFonts w:asciiTheme="minorHAnsi" w:hAnsiTheme="minorHAnsi"/>
          <w:sz w:val="24"/>
          <w:szCs w:val="24"/>
        </w:rPr>
      </w:pPr>
      <w:r w:rsidRPr="00A22B29">
        <w:rPr>
          <w:rFonts w:asciiTheme="minorHAnsi" w:hAnsiTheme="minorHAnsi"/>
          <w:sz w:val="24"/>
          <w:szCs w:val="24"/>
        </w:rPr>
        <w:t xml:space="preserve">opakované </w:t>
      </w:r>
      <w:r w:rsidRPr="006765B7">
        <w:rPr>
          <w:rFonts w:asciiTheme="minorHAnsi" w:hAnsiTheme="minorHAnsi"/>
          <w:sz w:val="24"/>
          <w:szCs w:val="24"/>
        </w:rPr>
        <w:t>prodlení O</w:t>
      </w:r>
      <w:r w:rsidRPr="00A22B29">
        <w:rPr>
          <w:rFonts w:asciiTheme="minorHAnsi" w:hAnsiTheme="minorHAnsi"/>
          <w:sz w:val="24"/>
          <w:szCs w:val="24"/>
        </w:rPr>
        <w:t xml:space="preserve">bjednatele s předáním části </w:t>
      </w:r>
      <w:r w:rsidR="00B31619">
        <w:rPr>
          <w:rFonts w:asciiTheme="minorHAnsi" w:hAnsiTheme="minorHAnsi"/>
          <w:sz w:val="24"/>
          <w:szCs w:val="24"/>
        </w:rPr>
        <w:t>s</w:t>
      </w:r>
      <w:r w:rsidRPr="00A22B29">
        <w:rPr>
          <w:rFonts w:asciiTheme="minorHAnsi" w:hAnsiTheme="minorHAnsi"/>
          <w:sz w:val="24"/>
          <w:szCs w:val="24"/>
        </w:rPr>
        <w:t xml:space="preserve">taveniště </w:t>
      </w:r>
      <w:r w:rsidRPr="006765B7">
        <w:rPr>
          <w:rFonts w:asciiTheme="minorHAnsi" w:hAnsiTheme="minorHAnsi"/>
          <w:sz w:val="24"/>
          <w:szCs w:val="24"/>
        </w:rPr>
        <w:t>Z</w:t>
      </w:r>
      <w:r w:rsidRPr="00A22B29">
        <w:rPr>
          <w:rFonts w:asciiTheme="minorHAnsi" w:hAnsiTheme="minorHAnsi"/>
          <w:sz w:val="24"/>
          <w:szCs w:val="24"/>
        </w:rPr>
        <w:t>hotoviteli</w:t>
      </w:r>
      <w:r w:rsidRPr="006765B7">
        <w:rPr>
          <w:rFonts w:asciiTheme="minorHAnsi" w:hAnsiTheme="minorHAnsi"/>
          <w:sz w:val="24"/>
          <w:szCs w:val="24"/>
        </w:rPr>
        <w:t xml:space="preserve"> delší než 3 (tři)</w:t>
      </w:r>
      <w:r w:rsidR="00E376FE">
        <w:rPr>
          <w:rFonts w:asciiTheme="minorHAnsi" w:hAnsiTheme="minorHAnsi"/>
          <w:sz w:val="24"/>
          <w:szCs w:val="24"/>
        </w:rPr>
        <w:t xml:space="preserve"> pracovní</w:t>
      </w:r>
      <w:r w:rsidRPr="006765B7">
        <w:rPr>
          <w:rFonts w:asciiTheme="minorHAnsi" w:hAnsiTheme="minorHAnsi"/>
          <w:sz w:val="24"/>
          <w:szCs w:val="24"/>
        </w:rPr>
        <w:t xml:space="preserve"> dny</w:t>
      </w:r>
      <w:r w:rsidRPr="00A22B29">
        <w:rPr>
          <w:rFonts w:asciiTheme="minorHAnsi" w:hAnsiTheme="minorHAnsi"/>
          <w:sz w:val="24"/>
          <w:szCs w:val="24"/>
        </w:rPr>
        <w:t>;</w:t>
      </w:r>
    </w:p>
    <w:p w14:paraId="7F18DCD4" w14:textId="7F321E6B" w:rsidR="00943FC8" w:rsidRPr="00A22B29" w:rsidRDefault="00943FC8" w:rsidP="0006316A">
      <w:pPr>
        <w:numPr>
          <w:ilvl w:val="0"/>
          <w:numId w:val="10"/>
        </w:numPr>
        <w:tabs>
          <w:tab w:val="clear" w:pos="1065"/>
          <w:tab w:val="num" w:pos="1134"/>
        </w:tabs>
        <w:overflowPunct w:val="0"/>
        <w:autoSpaceDE w:val="0"/>
        <w:autoSpaceDN w:val="0"/>
        <w:adjustRightInd w:val="0"/>
        <w:spacing w:after="240" w:line="276" w:lineRule="auto"/>
        <w:ind w:left="1134" w:hanging="425"/>
        <w:jc w:val="both"/>
        <w:textAlignment w:val="baseline"/>
        <w:rPr>
          <w:rFonts w:asciiTheme="minorHAnsi" w:hAnsiTheme="minorHAnsi"/>
          <w:sz w:val="24"/>
          <w:szCs w:val="24"/>
        </w:rPr>
      </w:pPr>
      <w:r w:rsidRPr="00A22B29">
        <w:rPr>
          <w:rFonts w:asciiTheme="minorHAnsi" w:hAnsiTheme="minorHAnsi"/>
          <w:sz w:val="24"/>
          <w:szCs w:val="24"/>
        </w:rPr>
        <w:t xml:space="preserve">prodlení </w:t>
      </w:r>
      <w:r>
        <w:rPr>
          <w:rFonts w:asciiTheme="minorHAnsi" w:hAnsiTheme="minorHAnsi"/>
          <w:sz w:val="24"/>
          <w:szCs w:val="24"/>
        </w:rPr>
        <w:t>O</w:t>
      </w:r>
      <w:r w:rsidRPr="00A22B29">
        <w:rPr>
          <w:rFonts w:asciiTheme="minorHAnsi" w:hAnsiTheme="minorHAnsi"/>
          <w:sz w:val="24"/>
          <w:szCs w:val="24"/>
        </w:rPr>
        <w:t xml:space="preserve">bjednatele se zaplacením </w:t>
      </w:r>
      <w:r w:rsidR="00937E41">
        <w:rPr>
          <w:rFonts w:asciiTheme="minorHAnsi" w:hAnsiTheme="minorHAnsi"/>
          <w:sz w:val="24"/>
          <w:szCs w:val="24"/>
        </w:rPr>
        <w:t>Z</w:t>
      </w:r>
      <w:r w:rsidRPr="00A22B29">
        <w:rPr>
          <w:rFonts w:asciiTheme="minorHAnsi" w:hAnsiTheme="minorHAnsi"/>
          <w:sz w:val="24"/>
          <w:szCs w:val="24"/>
        </w:rPr>
        <w:t xml:space="preserve">hotovitelem řádně vyúčtované části ceny za </w:t>
      </w:r>
      <w:r w:rsidR="00BB6241">
        <w:rPr>
          <w:rFonts w:asciiTheme="minorHAnsi" w:hAnsiTheme="minorHAnsi"/>
          <w:sz w:val="24"/>
          <w:szCs w:val="24"/>
        </w:rPr>
        <w:t>D</w:t>
      </w:r>
      <w:r w:rsidRPr="00A22B29">
        <w:rPr>
          <w:rFonts w:asciiTheme="minorHAnsi" w:hAnsiTheme="minorHAnsi"/>
          <w:sz w:val="24"/>
          <w:szCs w:val="24"/>
        </w:rPr>
        <w:t xml:space="preserve">ílo delší než 30 </w:t>
      </w:r>
      <w:r>
        <w:rPr>
          <w:rFonts w:asciiTheme="minorHAnsi" w:hAnsiTheme="minorHAnsi"/>
          <w:sz w:val="24"/>
          <w:szCs w:val="24"/>
        </w:rPr>
        <w:t xml:space="preserve">(třicet) </w:t>
      </w:r>
      <w:r w:rsidR="00E376FE">
        <w:rPr>
          <w:rFonts w:asciiTheme="minorHAnsi" w:hAnsiTheme="minorHAnsi"/>
          <w:sz w:val="24"/>
          <w:szCs w:val="24"/>
        </w:rPr>
        <w:t xml:space="preserve">kalendářních </w:t>
      </w:r>
      <w:r w:rsidRPr="00A22B29">
        <w:rPr>
          <w:rFonts w:asciiTheme="minorHAnsi" w:hAnsiTheme="minorHAnsi"/>
          <w:sz w:val="24"/>
          <w:szCs w:val="24"/>
        </w:rPr>
        <w:t>dnů.</w:t>
      </w:r>
    </w:p>
    <w:p w14:paraId="77DCBE07" w14:textId="30A2D1AA" w:rsidR="00943FC8" w:rsidRPr="00A22B29" w:rsidRDefault="00943FC8" w:rsidP="0006316A">
      <w:pPr>
        <w:pStyle w:val="Odstavecseseznamem"/>
        <w:numPr>
          <w:ilvl w:val="1"/>
          <w:numId w:val="14"/>
        </w:numPr>
        <w:overflowPunct w:val="0"/>
        <w:autoSpaceDE w:val="0"/>
        <w:autoSpaceDN w:val="0"/>
        <w:adjustRightInd w:val="0"/>
        <w:spacing w:after="240" w:line="276" w:lineRule="auto"/>
        <w:contextualSpacing/>
        <w:jc w:val="both"/>
        <w:textAlignment w:val="baseline"/>
        <w:rPr>
          <w:rFonts w:asciiTheme="minorHAnsi" w:hAnsiTheme="minorHAnsi"/>
          <w:sz w:val="24"/>
          <w:szCs w:val="24"/>
        </w:rPr>
      </w:pPr>
      <w:r w:rsidRPr="00A22B29">
        <w:rPr>
          <w:rFonts w:asciiTheme="minorHAnsi" w:hAnsiTheme="minorHAnsi"/>
          <w:sz w:val="24"/>
          <w:szCs w:val="24"/>
        </w:rPr>
        <w:t xml:space="preserve">Za podstatné porušení </w:t>
      </w:r>
      <w:r w:rsidR="00613060">
        <w:rPr>
          <w:rFonts w:asciiTheme="minorHAnsi" w:hAnsiTheme="minorHAnsi"/>
          <w:sz w:val="24"/>
          <w:szCs w:val="24"/>
        </w:rPr>
        <w:t>S</w:t>
      </w:r>
      <w:r w:rsidRPr="00A22B29">
        <w:rPr>
          <w:rFonts w:asciiTheme="minorHAnsi" w:hAnsiTheme="minorHAnsi"/>
          <w:sz w:val="24"/>
          <w:szCs w:val="24"/>
        </w:rPr>
        <w:t>mlouvy na straně Zhotovitele se považuje zejména:</w:t>
      </w:r>
    </w:p>
    <w:p w14:paraId="6A730D0C" w14:textId="23249B5C" w:rsidR="00943FC8" w:rsidRPr="00A9574A" w:rsidRDefault="00943FC8" w:rsidP="0006316A">
      <w:pPr>
        <w:numPr>
          <w:ilvl w:val="0"/>
          <w:numId w:val="11"/>
        </w:numPr>
        <w:tabs>
          <w:tab w:val="clear" w:pos="1065"/>
        </w:tabs>
        <w:overflowPunct w:val="0"/>
        <w:autoSpaceDE w:val="0"/>
        <w:autoSpaceDN w:val="0"/>
        <w:adjustRightInd w:val="0"/>
        <w:spacing w:line="276" w:lineRule="auto"/>
        <w:ind w:left="1134" w:hanging="425"/>
        <w:jc w:val="both"/>
        <w:textAlignment w:val="baseline"/>
        <w:rPr>
          <w:rFonts w:asciiTheme="minorHAnsi" w:hAnsiTheme="minorHAnsi"/>
          <w:sz w:val="24"/>
          <w:szCs w:val="24"/>
        </w:rPr>
      </w:pPr>
      <w:r w:rsidRPr="00A9574A">
        <w:rPr>
          <w:rFonts w:asciiTheme="minorHAnsi" w:hAnsiTheme="minorHAnsi"/>
          <w:sz w:val="24"/>
          <w:szCs w:val="24"/>
        </w:rPr>
        <w:t xml:space="preserve">prodlení Zhotovitele s převzetím </w:t>
      </w:r>
      <w:r w:rsidR="00B31619">
        <w:rPr>
          <w:rFonts w:asciiTheme="minorHAnsi" w:hAnsiTheme="minorHAnsi"/>
          <w:sz w:val="24"/>
          <w:szCs w:val="24"/>
        </w:rPr>
        <w:t>s</w:t>
      </w:r>
      <w:r w:rsidRPr="00A9574A">
        <w:rPr>
          <w:rFonts w:asciiTheme="minorHAnsi" w:hAnsiTheme="minorHAnsi"/>
          <w:sz w:val="24"/>
          <w:szCs w:val="24"/>
        </w:rPr>
        <w:t>taveniště delší než 3 (tři)</w:t>
      </w:r>
      <w:r w:rsidR="00E376FE">
        <w:rPr>
          <w:rFonts w:asciiTheme="minorHAnsi" w:hAnsiTheme="minorHAnsi"/>
          <w:sz w:val="24"/>
          <w:szCs w:val="24"/>
        </w:rPr>
        <w:t xml:space="preserve"> kalendářní</w:t>
      </w:r>
      <w:r w:rsidRPr="00A9574A">
        <w:rPr>
          <w:rFonts w:asciiTheme="minorHAnsi" w:hAnsiTheme="minorHAnsi"/>
          <w:sz w:val="24"/>
          <w:szCs w:val="24"/>
        </w:rPr>
        <w:t xml:space="preserve"> dny;</w:t>
      </w:r>
    </w:p>
    <w:p w14:paraId="59A1B805" w14:textId="77777777" w:rsidR="00943FC8" w:rsidRPr="00A22B29" w:rsidRDefault="00943FC8" w:rsidP="0006316A">
      <w:pPr>
        <w:numPr>
          <w:ilvl w:val="0"/>
          <w:numId w:val="11"/>
        </w:numPr>
        <w:tabs>
          <w:tab w:val="clear" w:pos="1065"/>
          <w:tab w:val="num" w:pos="709"/>
        </w:tabs>
        <w:spacing w:line="276" w:lineRule="auto"/>
        <w:ind w:left="1134" w:hanging="425"/>
        <w:jc w:val="both"/>
        <w:rPr>
          <w:rFonts w:asciiTheme="minorHAnsi" w:hAnsiTheme="minorHAnsi"/>
          <w:sz w:val="24"/>
          <w:szCs w:val="24"/>
        </w:rPr>
      </w:pPr>
      <w:r w:rsidRPr="00A22B29">
        <w:rPr>
          <w:rFonts w:asciiTheme="minorHAnsi" w:hAnsiTheme="minorHAnsi"/>
          <w:sz w:val="24"/>
          <w:szCs w:val="24"/>
        </w:rPr>
        <w:t>nespl</w:t>
      </w:r>
      <w:r>
        <w:rPr>
          <w:rFonts w:asciiTheme="minorHAnsi" w:hAnsiTheme="minorHAnsi"/>
          <w:sz w:val="24"/>
          <w:szCs w:val="24"/>
        </w:rPr>
        <w:t>nění jakékoliv jiné povinnosti Z</w:t>
      </w:r>
      <w:r w:rsidRPr="00A22B29">
        <w:rPr>
          <w:rFonts w:asciiTheme="minorHAnsi" w:hAnsiTheme="minorHAnsi"/>
          <w:sz w:val="24"/>
          <w:szCs w:val="24"/>
        </w:rPr>
        <w:t xml:space="preserve">hotovitele ani přes výzvu </w:t>
      </w:r>
      <w:r>
        <w:rPr>
          <w:rFonts w:asciiTheme="minorHAnsi" w:hAnsiTheme="minorHAnsi"/>
          <w:sz w:val="24"/>
          <w:szCs w:val="24"/>
        </w:rPr>
        <w:t>O</w:t>
      </w:r>
      <w:r w:rsidRPr="00A22B29">
        <w:rPr>
          <w:rFonts w:asciiTheme="minorHAnsi" w:hAnsiTheme="minorHAnsi"/>
          <w:sz w:val="24"/>
          <w:szCs w:val="24"/>
        </w:rPr>
        <w:t xml:space="preserve">bjednatele; </w:t>
      </w:r>
    </w:p>
    <w:p w14:paraId="2C1D6BD0" w14:textId="77777777" w:rsidR="00943FC8" w:rsidRDefault="00943FC8" w:rsidP="0006316A">
      <w:pPr>
        <w:pStyle w:val="Odstavecseseznamem"/>
        <w:numPr>
          <w:ilvl w:val="0"/>
          <w:numId w:val="11"/>
        </w:numPr>
        <w:tabs>
          <w:tab w:val="clear" w:pos="1065"/>
          <w:tab w:val="num" w:pos="1134"/>
        </w:tabs>
        <w:overflowPunct w:val="0"/>
        <w:autoSpaceDE w:val="0"/>
        <w:autoSpaceDN w:val="0"/>
        <w:adjustRightInd w:val="0"/>
        <w:spacing w:line="276" w:lineRule="auto"/>
        <w:ind w:left="1134" w:hanging="425"/>
        <w:contextualSpacing/>
        <w:jc w:val="both"/>
        <w:textAlignment w:val="baseline"/>
        <w:rPr>
          <w:rFonts w:asciiTheme="minorHAnsi" w:hAnsiTheme="minorHAnsi"/>
          <w:sz w:val="24"/>
          <w:szCs w:val="24"/>
        </w:rPr>
      </w:pPr>
      <w:r w:rsidRPr="00640CDA">
        <w:rPr>
          <w:rFonts w:asciiTheme="minorHAnsi" w:hAnsiTheme="minorHAnsi"/>
          <w:sz w:val="24"/>
          <w:szCs w:val="24"/>
        </w:rPr>
        <w:t>opakované porušování povinností Zhotovitele dle Smlouvy;</w:t>
      </w:r>
    </w:p>
    <w:p w14:paraId="30BF8E4F" w14:textId="79F7931F" w:rsidR="00943FC8" w:rsidRDefault="00943FC8" w:rsidP="0006316A">
      <w:pPr>
        <w:pStyle w:val="Odstavecseseznamem"/>
        <w:numPr>
          <w:ilvl w:val="0"/>
          <w:numId w:val="11"/>
        </w:numPr>
        <w:tabs>
          <w:tab w:val="clear" w:pos="1065"/>
          <w:tab w:val="num" w:pos="1134"/>
        </w:tabs>
        <w:overflowPunct w:val="0"/>
        <w:autoSpaceDE w:val="0"/>
        <w:autoSpaceDN w:val="0"/>
        <w:adjustRightInd w:val="0"/>
        <w:spacing w:line="276" w:lineRule="auto"/>
        <w:ind w:left="1134" w:hanging="425"/>
        <w:contextualSpacing/>
        <w:jc w:val="both"/>
        <w:textAlignment w:val="baseline"/>
        <w:rPr>
          <w:rFonts w:asciiTheme="minorHAnsi" w:hAnsiTheme="minorHAnsi"/>
          <w:sz w:val="24"/>
          <w:szCs w:val="24"/>
        </w:rPr>
      </w:pPr>
      <w:r w:rsidRPr="00943FC8">
        <w:rPr>
          <w:rFonts w:asciiTheme="minorHAnsi" w:hAnsiTheme="minorHAnsi"/>
          <w:sz w:val="24"/>
          <w:szCs w:val="24"/>
        </w:rPr>
        <w:t xml:space="preserve">prodlení Zhotovitele s dokončením a předáním </w:t>
      </w:r>
      <w:r w:rsidR="00AC793C">
        <w:rPr>
          <w:rFonts w:asciiTheme="minorHAnsi" w:hAnsiTheme="minorHAnsi"/>
          <w:sz w:val="24"/>
          <w:szCs w:val="24"/>
        </w:rPr>
        <w:t>D</w:t>
      </w:r>
      <w:r w:rsidRPr="00943FC8">
        <w:rPr>
          <w:rFonts w:asciiTheme="minorHAnsi" w:hAnsiTheme="minorHAnsi"/>
          <w:sz w:val="24"/>
          <w:szCs w:val="24"/>
        </w:rPr>
        <w:t xml:space="preserve">íla Objednateli delší než 14 </w:t>
      </w:r>
      <w:r w:rsidR="00E376FE">
        <w:rPr>
          <w:rFonts w:asciiTheme="minorHAnsi" w:hAnsiTheme="minorHAnsi"/>
          <w:sz w:val="24"/>
          <w:szCs w:val="24"/>
        </w:rPr>
        <w:t xml:space="preserve">kalendářních </w:t>
      </w:r>
      <w:r w:rsidRPr="00943FC8">
        <w:rPr>
          <w:rFonts w:asciiTheme="minorHAnsi" w:hAnsiTheme="minorHAnsi"/>
          <w:sz w:val="24"/>
          <w:szCs w:val="24"/>
        </w:rPr>
        <w:t xml:space="preserve">dnů. </w:t>
      </w:r>
    </w:p>
    <w:p w14:paraId="1A06D213" w14:textId="77777777" w:rsidR="00943FC8" w:rsidRPr="00943FC8" w:rsidRDefault="00943FC8" w:rsidP="00943FC8">
      <w:pPr>
        <w:pStyle w:val="Odstavecseseznamem"/>
        <w:tabs>
          <w:tab w:val="num" w:pos="1134"/>
        </w:tabs>
        <w:overflowPunct w:val="0"/>
        <w:autoSpaceDE w:val="0"/>
        <w:autoSpaceDN w:val="0"/>
        <w:adjustRightInd w:val="0"/>
        <w:spacing w:line="276" w:lineRule="auto"/>
        <w:ind w:left="1134"/>
        <w:contextualSpacing/>
        <w:jc w:val="both"/>
        <w:textAlignment w:val="baseline"/>
        <w:rPr>
          <w:rFonts w:asciiTheme="minorHAnsi" w:hAnsiTheme="minorHAnsi"/>
          <w:sz w:val="24"/>
          <w:szCs w:val="24"/>
        </w:rPr>
      </w:pPr>
    </w:p>
    <w:p w14:paraId="3FC34424" w14:textId="59E688BF" w:rsidR="00943FC8" w:rsidRPr="00A22B29" w:rsidRDefault="00943FC8" w:rsidP="00943FC8">
      <w:pPr>
        <w:spacing w:after="240" w:line="276" w:lineRule="auto"/>
        <w:ind w:left="709" w:hanging="709"/>
        <w:jc w:val="both"/>
        <w:rPr>
          <w:rFonts w:asciiTheme="minorHAnsi" w:hAnsiTheme="minorHAnsi"/>
          <w:sz w:val="24"/>
          <w:szCs w:val="24"/>
        </w:rPr>
      </w:pPr>
      <w:r>
        <w:rPr>
          <w:rFonts w:asciiTheme="minorHAnsi" w:hAnsiTheme="minorHAnsi"/>
          <w:sz w:val="24"/>
          <w:szCs w:val="24"/>
        </w:rPr>
        <w:t>11</w:t>
      </w:r>
      <w:r w:rsidRPr="00A22B29">
        <w:rPr>
          <w:rFonts w:asciiTheme="minorHAnsi" w:hAnsiTheme="minorHAnsi"/>
          <w:sz w:val="24"/>
          <w:szCs w:val="24"/>
        </w:rPr>
        <w:t xml:space="preserve">.4 </w:t>
      </w:r>
      <w:r w:rsidRPr="00A22B29">
        <w:rPr>
          <w:rFonts w:asciiTheme="minorHAnsi" w:hAnsiTheme="minorHAnsi"/>
          <w:sz w:val="24"/>
          <w:szCs w:val="24"/>
        </w:rPr>
        <w:tab/>
        <w:t xml:space="preserve">Objednatel je dále oprávněn od </w:t>
      </w:r>
      <w:r w:rsidR="00974064">
        <w:rPr>
          <w:rFonts w:asciiTheme="minorHAnsi" w:hAnsiTheme="minorHAnsi"/>
          <w:sz w:val="24"/>
          <w:szCs w:val="24"/>
        </w:rPr>
        <w:t>S</w:t>
      </w:r>
      <w:r w:rsidRPr="00A22B29">
        <w:rPr>
          <w:rFonts w:asciiTheme="minorHAnsi" w:hAnsiTheme="minorHAnsi"/>
          <w:sz w:val="24"/>
          <w:szCs w:val="24"/>
        </w:rPr>
        <w:t xml:space="preserve">mlouvy odstoupit, bylo-li insolvenčním soudem pravomocně rozhodnuto o úpadku </w:t>
      </w:r>
      <w:r>
        <w:rPr>
          <w:rFonts w:asciiTheme="minorHAnsi" w:hAnsiTheme="minorHAnsi"/>
          <w:sz w:val="24"/>
          <w:szCs w:val="24"/>
        </w:rPr>
        <w:t>Z</w:t>
      </w:r>
      <w:r w:rsidRPr="00A22B29">
        <w:rPr>
          <w:rFonts w:asciiTheme="minorHAnsi" w:hAnsiTheme="minorHAnsi"/>
          <w:sz w:val="24"/>
          <w:szCs w:val="24"/>
        </w:rPr>
        <w:t xml:space="preserve">hotovitele či byl-li návrh na zahájení insolvenčního </w:t>
      </w:r>
      <w:r w:rsidRPr="00A22B29">
        <w:rPr>
          <w:rFonts w:asciiTheme="minorHAnsi" w:hAnsiTheme="minorHAnsi"/>
          <w:sz w:val="24"/>
          <w:szCs w:val="24"/>
        </w:rPr>
        <w:lastRenderedPageBreak/>
        <w:t xml:space="preserve">řízení zamítnut pro nedostatek majetku </w:t>
      </w:r>
      <w:r>
        <w:rPr>
          <w:rFonts w:asciiTheme="minorHAnsi" w:hAnsiTheme="minorHAnsi"/>
          <w:sz w:val="24"/>
          <w:szCs w:val="24"/>
        </w:rPr>
        <w:t>Z</w:t>
      </w:r>
      <w:r w:rsidRPr="00A22B29">
        <w:rPr>
          <w:rFonts w:asciiTheme="minorHAnsi" w:hAnsiTheme="minorHAnsi"/>
          <w:sz w:val="24"/>
          <w:szCs w:val="24"/>
        </w:rPr>
        <w:t xml:space="preserve">hotovitele či vstoupil-li </w:t>
      </w:r>
      <w:r>
        <w:rPr>
          <w:rFonts w:asciiTheme="minorHAnsi" w:hAnsiTheme="minorHAnsi"/>
          <w:sz w:val="24"/>
          <w:szCs w:val="24"/>
        </w:rPr>
        <w:t>Z</w:t>
      </w:r>
      <w:r w:rsidRPr="00A22B29">
        <w:rPr>
          <w:rFonts w:asciiTheme="minorHAnsi" w:hAnsiTheme="minorHAnsi"/>
          <w:sz w:val="24"/>
          <w:szCs w:val="24"/>
        </w:rPr>
        <w:t>hotovitel do likvidace nebo zanikl.</w:t>
      </w:r>
    </w:p>
    <w:p w14:paraId="4119F1F1" w14:textId="15823BE6" w:rsidR="00943FC8" w:rsidRPr="00A22B29" w:rsidRDefault="00943FC8" w:rsidP="00943FC8">
      <w:pPr>
        <w:spacing w:after="240" w:line="276" w:lineRule="auto"/>
        <w:ind w:left="709" w:hanging="709"/>
        <w:jc w:val="both"/>
        <w:rPr>
          <w:rFonts w:asciiTheme="minorHAnsi" w:hAnsiTheme="minorHAnsi"/>
          <w:sz w:val="24"/>
          <w:szCs w:val="24"/>
        </w:rPr>
      </w:pPr>
      <w:r w:rsidRPr="00A22B29">
        <w:rPr>
          <w:rFonts w:asciiTheme="minorHAnsi" w:hAnsiTheme="minorHAnsi"/>
          <w:sz w:val="24"/>
          <w:szCs w:val="24"/>
        </w:rPr>
        <w:t>1</w:t>
      </w:r>
      <w:r>
        <w:rPr>
          <w:rFonts w:asciiTheme="minorHAnsi" w:hAnsiTheme="minorHAnsi"/>
          <w:sz w:val="24"/>
          <w:szCs w:val="24"/>
        </w:rPr>
        <w:t>1</w:t>
      </w:r>
      <w:r w:rsidRPr="00A22B29">
        <w:rPr>
          <w:rFonts w:asciiTheme="minorHAnsi" w:hAnsiTheme="minorHAnsi"/>
          <w:sz w:val="24"/>
          <w:szCs w:val="24"/>
        </w:rPr>
        <w:t xml:space="preserve">.5 </w:t>
      </w:r>
      <w:r w:rsidRPr="00A22B29">
        <w:rPr>
          <w:rFonts w:asciiTheme="minorHAnsi" w:hAnsiTheme="minorHAnsi"/>
          <w:sz w:val="24"/>
          <w:szCs w:val="24"/>
        </w:rPr>
        <w:tab/>
        <w:t xml:space="preserve">Odstoupení od </w:t>
      </w:r>
      <w:r w:rsidR="005E619B">
        <w:rPr>
          <w:rFonts w:asciiTheme="minorHAnsi" w:hAnsiTheme="minorHAnsi"/>
          <w:sz w:val="24"/>
          <w:szCs w:val="24"/>
        </w:rPr>
        <w:t>S</w:t>
      </w:r>
      <w:r w:rsidRPr="00A22B29">
        <w:rPr>
          <w:rFonts w:asciiTheme="minorHAnsi" w:hAnsiTheme="minorHAnsi"/>
          <w:sz w:val="24"/>
          <w:szCs w:val="24"/>
        </w:rPr>
        <w:t xml:space="preserve">mlouvy musí být učiněno písemným oznámením doručeným druhé </w:t>
      </w:r>
      <w:r w:rsidR="001131B7">
        <w:rPr>
          <w:rFonts w:asciiTheme="minorHAnsi" w:hAnsiTheme="minorHAnsi"/>
          <w:sz w:val="24"/>
          <w:szCs w:val="24"/>
        </w:rPr>
        <w:t>S</w:t>
      </w:r>
      <w:r w:rsidRPr="00A22B29">
        <w:rPr>
          <w:rFonts w:asciiTheme="minorHAnsi" w:hAnsiTheme="minorHAnsi"/>
          <w:sz w:val="24"/>
          <w:szCs w:val="24"/>
        </w:rPr>
        <w:t xml:space="preserve">mluvní straně obsahujícím důvod odstoupení.  </w:t>
      </w:r>
    </w:p>
    <w:p w14:paraId="1B6394BA" w14:textId="46E5DB86" w:rsidR="00943FC8" w:rsidRPr="00A22B29" w:rsidRDefault="00943FC8" w:rsidP="00943FC8">
      <w:pPr>
        <w:spacing w:after="240" w:line="276" w:lineRule="auto"/>
        <w:ind w:left="709" w:hanging="709"/>
        <w:jc w:val="both"/>
        <w:rPr>
          <w:rFonts w:asciiTheme="minorHAnsi" w:hAnsiTheme="minorHAnsi"/>
          <w:sz w:val="24"/>
          <w:szCs w:val="24"/>
        </w:rPr>
      </w:pPr>
      <w:r>
        <w:rPr>
          <w:rFonts w:asciiTheme="minorHAnsi" w:hAnsiTheme="minorHAnsi"/>
          <w:sz w:val="24"/>
          <w:szCs w:val="24"/>
        </w:rPr>
        <w:t xml:space="preserve">11.6 </w:t>
      </w:r>
      <w:r>
        <w:rPr>
          <w:rFonts w:asciiTheme="minorHAnsi" w:hAnsiTheme="minorHAnsi"/>
          <w:sz w:val="24"/>
          <w:szCs w:val="24"/>
        </w:rPr>
        <w:tab/>
      </w:r>
      <w:r w:rsidRPr="00A22B29">
        <w:rPr>
          <w:rFonts w:asciiTheme="minorHAnsi" w:hAnsiTheme="minorHAnsi"/>
          <w:sz w:val="24"/>
          <w:szCs w:val="24"/>
        </w:rPr>
        <w:t xml:space="preserve">Odstoupením od </w:t>
      </w:r>
      <w:r w:rsidR="00C30499">
        <w:rPr>
          <w:rFonts w:asciiTheme="minorHAnsi" w:hAnsiTheme="minorHAnsi"/>
          <w:sz w:val="24"/>
          <w:szCs w:val="24"/>
        </w:rPr>
        <w:t>S</w:t>
      </w:r>
      <w:r w:rsidRPr="00A22B29">
        <w:rPr>
          <w:rFonts w:asciiTheme="minorHAnsi" w:hAnsiTheme="minorHAnsi"/>
          <w:sz w:val="24"/>
          <w:szCs w:val="24"/>
        </w:rPr>
        <w:t xml:space="preserve">mlouvy se závazek založený </w:t>
      </w:r>
      <w:r>
        <w:rPr>
          <w:rFonts w:asciiTheme="minorHAnsi" w:hAnsiTheme="minorHAnsi"/>
          <w:sz w:val="24"/>
          <w:szCs w:val="24"/>
        </w:rPr>
        <w:t>S</w:t>
      </w:r>
      <w:r w:rsidRPr="00A22B29">
        <w:rPr>
          <w:rFonts w:asciiTheme="minorHAnsi" w:hAnsiTheme="minorHAnsi"/>
          <w:sz w:val="24"/>
          <w:szCs w:val="24"/>
        </w:rPr>
        <w:t xml:space="preserve">mlouvou od počátku </w:t>
      </w:r>
      <w:proofErr w:type="gramStart"/>
      <w:r w:rsidRPr="00A22B29">
        <w:rPr>
          <w:rFonts w:asciiTheme="minorHAnsi" w:hAnsiTheme="minorHAnsi"/>
          <w:sz w:val="24"/>
          <w:szCs w:val="24"/>
        </w:rPr>
        <w:t>ruší</w:t>
      </w:r>
      <w:proofErr w:type="gramEnd"/>
      <w:r w:rsidRPr="00A22B29">
        <w:rPr>
          <w:rFonts w:asciiTheme="minorHAnsi" w:hAnsiTheme="minorHAnsi"/>
          <w:sz w:val="24"/>
          <w:szCs w:val="24"/>
        </w:rPr>
        <w:t xml:space="preserve">. Postup </w:t>
      </w:r>
      <w:r>
        <w:rPr>
          <w:rFonts w:asciiTheme="minorHAnsi" w:hAnsiTheme="minorHAnsi"/>
          <w:sz w:val="24"/>
          <w:szCs w:val="24"/>
        </w:rPr>
        <w:t>S</w:t>
      </w:r>
      <w:r w:rsidRPr="00A22B29">
        <w:rPr>
          <w:rFonts w:asciiTheme="minorHAnsi" w:hAnsiTheme="minorHAnsi"/>
          <w:sz w:val="24"/>
          <w:szCs w:val="24"/>
        </w:rPr>
        <w:t xml:space="preserve">mluvních stran bude v takovém případě následující: </w:t>
      </w:r>
    </w:p>
    <w:p w14:paraId="564D65CE" w14:textId="77777777" w:rsidR="00943FC8" w:rsidRDefault="00943FC8" w:rsidP="0006316A">
      <w:pPr>
        <w:numPr>
          <w:ilvl w:val="0"/>
          <w:numId w:val="12"/>
        </w:numPr>
        <w:tabs>
          <w:tab w:val="clear" w:pos="720"/>
        </w:tabs>
        <w:suppressAutoHyphens/>
        <w:spacing w:line="276" w:lineRule="auto"/>
        <w:ind w:left="1134" w:hanging="425"/>
        <w:jc w:val="both"/>
        <w:rPr>
          <w:rFonts w:asciiTheme="minorHAnsi" w:hAnsiTheme="minorHAnsi"/>
          <w:sz w:val="24"/>
          <w:szCs w:val="24"/>
        </w:rPr>
      </w:pPr>
      <w:r w:rsidRPr="000E3C2B">
        <w:rPr>
          <w:rFonts w:asciiTheme="minorHAnsi" w:hAnsiTheme="minorHAnsi"/>
          <w:sz w:val="24"/>
          <w:szCs w:val="24"/>
        </w:rPr>
        <w:t>S</w:t>
      </w:r>
      <w:r w:rsidRPr="00A22B29">
        <w:rPr>
          <w:rFonts w:asciiTheme="minorHAnsi" w:hAnsiTheme="minorHAnsi"/>
          <w:sz w:val="24"/>
          <w:szCs w:val="24"/>
        </w:rPr>
        <w:t xml:space="preserve">mluvní strany provedou inventuru dosud provedených </w:t>
      </w:r>
      <w:r w:rsidRPr="000E3C2B">
        <w:rPr>
          <w:rFonts w:asciiTheme="minorHAnsi" w:hAnsiTheme="minorHAnsi"/>
          <w:sz w:val="24"/>
          <w:szCs w:val="24"/>
        </w:rPr>
        <w:t>částí Díla</w:t>
      </w:r>
      <w:r w:rsidRPr="00A22B29">
        <w:rPr>
          <w:rFonts w:asciiTheme="minorHAnsi" w:hAnsiTheme="minorHAnsi"/>
          <w:sz w:val="24"/>
          <w:szCs w:val="24"/>
        </w:rPr>
        <w:t xml:space="preserve">, </w:t>
      </w:r>
    </w:p>
    <w:p w14:paraId="72477F8D" w14:textId="77777777" w:rsidR="00943FC8" w:rsidRPr="00A22B29" w:rsidRDefault="00943FC8" w:rsidP="0006316A">
      <w:pPr>
        <w:numPr>
          <w:ilvl w:val="0"/>
          <w:numId w:val="12"/>
        </w:numPr>
        <w:tabs>
          <w:tab w:val="clear" w:pos="720"/>
        </w:tabs>
        <w:suppressAutoHyphens/>
        <w:spacing w:line="276" w:lineRule="auto"/>
        <w:ind w:left="1134" w:hanging="425"/>
        <w:jc w:val="both"/>
        <w:rPr>
          <w:rFonts w:asciiTheme="minorHAnsi" w:hAnsiTheme="minorHAnsi"/>
          <w:sz w:val="24"/>
          <w:szCs w:val="24"/>
        </w:rPr>
      </w:pPr>
      <w:r w:rsidRPr="00A22B29">
        <w:rPr>
          <w:rFonts w:asciiTheme="minorHAnsi" w:hAnsiTheme="minorHAnsi"/>
          <w:sz w:val="24"/>
          <w:szCs w:val="24"/>
        </w:rPr>
        <w:t xml:space="preserve">všechny dosud Zhotovitelem řádně provedené </w:t>
      </w:r>
      <w:r>
        <w:rPr>
          <w:rFonts w:asciiTheme="minorHAnsi" w:hAnsiTheme="minorHAnsi"/>
          <w:sz w:val="24"/>
          <w:szCs w:val="24"/>
        </w:rPr>
        <w:t>části D</w:t>
      </w:r>
      <w:r w:rsidRPr="00A22B29">
        <w:rPr>
          <w:rFonts w:asciiTheme="minorHAnsi" w:hAnsiTheme="minorHAnsi"/>
          <w:sz w:val="24"/>
          <w:szCs w:val="24"/>
        </w:rPr>
        <w:t xml:space="preserve">íla Objednatel od Zhotovitele protokolárně převezme, ostatní části Díla Zhotovitel odstraní, nedohodnou-li se Smluvní strany i na jejich převzetí Objednatelem,   </w:t>
      </w:r>
    </w:p>
    <w:p w14:paraId="3BF53DC2" w14:textId="77777777" w:rsidR="00943FC8" w:rsidRPr="00420D49" w:rsidRDefault="00943FC8" w:rsidP="0006316A">
      <w:pPr>
        <w:numPr>
          <w:ilvl w:val="0"/>
          <w:numId w:val="12"/>
        </w:numPr>
        <w:tabs>
          <w:tab w:val="clear" w:pos="720"/>
        </w:tabs>
        <w:suppressAutoHyphens/>
        <w:spacing w:after="240" w:line="276" w:lineRule="auto"/>
        <w:ind w:left="1134" w:hanging="425"/>
        <w:jc w:val="both"/>
        <w:rPr>
          <w:rFonts w:asciiTheme="minorHAnsi" w:hAnsiTheme="minorHAnsi"/>
          <w:sz w:val="24"/>
          <w:szCs w:val="24"/>
        </w:rPr>
      </w:pPr>
      <w:r w:rsidRPr="00A22B29">
        <w:rPr>
          <w:rFonts w:asciiTheme="minorHAnsi" w:hAnsiTheme="minorHAnsi"/>
          <w:sz w:val="24"/>
          <w:szCs w:val="24"/>
        </w:rPr>
        <w:t>Zhotovitel vyklidí staveniště</w:t>
      </w:r>
      <w:r>
        <w:rPr>
          <w:rFonts w:asciiTheme="minorHAnsi" w:hAnsiTheme="minorHAnsi"/>
          <w:sz w:val="24"/>
          <w:szCs w:val="24"/>
        </w:rPr>
        <w:t>,</w:t>
      </w:r>
      <w:r w:rsidRPr="00A22B29">
        <w:rPr>
          <w:rFonts w:asciiTheme="minorHAnsi" w:hAnsiTheme="minorHAnsi"/>
          <w:sz w:val="24"/>
          <w:szCs w:val="24"/>
        </w:rPr>
        <w:t xml:space="preserve"> </w:t>
      </w:r>
    </w:p>
    <w:p w14:paraId="4A4F06EE" w14:textId="5FB48BC2" w:rsidR="00943FC8" w:rsidRPr="00420D49" w:rsidRDefault="00943FC8" w:rsidP="00943FC8">
      <w:pPr>
        <w:spacing w:after="240" w:line="276" w:lineRule="auto"/>
        <w:ind w:left="709" w:hanging="709"/>
        <w:jc w:val="both"/>
        <w:rPr>
          <w:rFonts w:asciiTheme="minorHAnsi" w:hAnsiTheme="minorHAnsi"/>
          <w:sz w:val="24"/>
          <w:szCs w:val="24"/>
        </w:rPr>
      </w:pPr>
      <w:r>
        <w:rPr>
          <w:rFonts w:asciiTheme="minorHAnsi" w:hAnsiTheme="minorHAnsi"/>
          <w:sz w:val="24"/>
          <w:szCs w:val="24"/>
        </w:rPr>
        <w:t xml:space="preserve">          </w:t>
      </w:r>
      <w:r>
        <w:rPr>
          <w:rFonts w:asciiTheme="minorHAnsi" w:hAnsiTheme="minorHAnsi"/>
          <w:sz w:val="24"/>
          <w:szCs w:val="24"/>
        </w:rPr>
        <w:tab/>
      </w:r>
      <w:r w:rsidRPr="00A22B29">
        <w:rPr>
          <w:rFonts w:asciiTheme="minorHAnsi" w:hAnsiTheme="minorHAnsi"/>
          <w:sz w:val="24"/>
          <w:szCs w:val="24"/>
        </w:rPr>
        <w:t xml:space="preserve">a to vše nejpozději </w:t>
      </w:r>
      <w:r w:rsidRPr="002B76DE">
        <w:rPr>
          <w:rFonts w:asciiTheme="minorHAnsi" w:hAnsiTheme="minorHAnsi"/>
          <w:sz w:val="24"/>
          <w:szCs w:val="24"/>
        </w:rPr>
        <w:t>do 7</w:t>
      </w:r>
      <w:r w:rsidRPr="00A22B29">
        <w:rPr>
          <w:rFonts w:asciiTheme="minorHAnsi" w:hAnsiTheme="minorHAnsi"/>
          <w:sz w:val="24"/>
          <w:szCs w:val="24"/>
        </w:rPr>
        <w:t xml:space="preserve"> </w:t>
      </w:r>
      <w:r>
        <w:rPr>
          <w:rFonts w:asciiTheme="minorHAnsi" w:hAnsiTheme="minorHAnsi"/>
          <w:sz w:val="24"/>
          <w:szCs w:val="24"/>
        </w:rPr>
        <w:t xml:space="preserve">(sedmi) </w:t>
      </w:r>
      <w:r w:rsidR="00E376FE">
        <w:rPr>
          <w:rFonts w:asciiTheme="minorHAnsi" w:hAnsiTheme="minorHAnsi"/>
          <w:sz w:val="24"/>
          <w:szCs w:val="24"/>
        </w:rPr>
        <w:t xml:space="preserve">kalendářních </w:t>
      </w:r>
      <w:r w:rsidRPr="00A22B29">
        <w:rPr>
          <w:rFonts w:asciiTheme="minorHAnsi" w:hAnsiTheme="minorHAnsi"/>
          <w:sz w:val="24"/>
          <w:szCs w:val="24"/>
        </w:rPr>
        <w:t xml:space="preserve">dnů od odstoupení od </w:t>
      </w:r>
      <w:r>
        <w:rPr>
          <w:rFonts w:asciiTheme="minorHAnsi" w:hAnsiTheme="minorHAnsi"/>
          <w:sz w:val="24"/>
          <w:szCs w:val="24"/>
        </w:rPr>
        <w:t>S</w:t>
      </w:r>
      <w:r w:rsidRPr="00A22B29">
        <w:rPr>
          <w:rFonts w:asciiTheme="minorHAnsi" w:hAnsiTheme="minorHAnsi"/>
          <w:sz w:val="24"/>
          <w:szCs w:val="24"/>
        </w:rPr>
        <w:t xml:space="preserve">mlouvy. </w:t>
      </w:r>
    </w:p>
    <w:p w14:paraId="54C9AEED" w14:textId="77777777" w:rsidR="00943FC8" w:rsidRPr="00A22B29" w:rsidRDefault="00943FC8" w:rsidP="00943FC8">
      <w:pPr>
        <w:spacing w:after="240" w:line="276" w:lineRule="auto"/>
        <w:ind w:left="709" w:hanging="709"/>
        <w:jc w:val="both"/>
        <w:rPr>
          <w:rFonts w:asciiTheme="minorHAnsi" w:hAnsiTheme="minorHAnsi"/>
          <w:sz w:val="24"/>
          <w:szCs w:val="24"/>
        </w:rPr>
      </w:pPr>
      <w:r w:rsidRPr="00A22B29">
        <w:rPr>
          <w:rFonts w:asciiTheme="minorHAnsi" w:hAnsiTheme="minorHAnsi"/>
          <w:sz w:val="24"/>
          <w:szCs w:val="24"/>
        </w:rPr>
        <w:t>1</w:t>
      </w:r>
      <w:r>
        <w:rPr>
          <w:rFonts w:asciiTheme="minorHAnsi" w:hAnsiTheme="minorHAnsi"/>
          <w:sz w:val="24"/>
          <w:szCs w:val="24"/>
        </w:rPr>
        <w:t>1</w:t>
      </w:r>
      <w:r w:rsidRPr="00A22B29">
        <w:rPr>
          <w:rFonts w:asciiTheme="minorHAnsi" w:hAnsiTheme="minorHAnsi"/>
          <w:sz w:val="24"/>
          <w:szCs w:val="24"/>
        </w:rPr>
        <w:t xml:space="preserve">.7 </w:t>
      </w:r>
      <w:r w:rsidRPr="00A22B29">
        <w:rPr>
          <w:rFonts w:asciiTheme="minorHAnsi" w:hAnsiTheme="minorHAnsi"/>
          <w:sz w:val="24"/>
          <w:szCs w:val="24"/>
        </w:rPr>
        <w:tab/>
        <w:t xml:space="preserve">V případě odstoupení od </w:t>
      </w:r>
      <w:r>
        <w:rPr>
          <w:rFonts w:asciiTheme="minorHAnsi" w:hAnsiTheme="minorHAnsi"/>
          <w:sz w:val="24"/>
          <w:szCs w:val="24"/>
        </w:rPr>
        <w:t>S</w:t>
      </w:r>
      <w:r w:rsidRPr="00A22B29">
        <w:rPr>
          <w:rFonts w:asciiTheme="minorHAnsi" w:hAnsiTheme="minorHAnsi"/>
          <w:sz w:val="24"/>
          <w:szCs w:val="24"/>
        </w:rPr>
        <w:t xml:space="preserve">mlouvy některou </w:t>
      </w:r>
      <w:r>
        <w:rPr>
          <w:rFonts w:asciiTheme="minorHAnsi" w:hAnsiTheme="minorHAnsi"/>
          <w:sz w:val="24"/>
          <w:szCs w:val="24"/>
        </w:rPr>
        <w:t>Smluvní stranou, se S</w:t>
      </w:r>
      <w:r w:rsidRPr="00A22B29">
        <w:rPr>
          <w:rFonts w:asciiTheme="minorHAnsi" w:hAnsiTheme="minorHAnsi"/>
          <w:sz w:val="24"/>
          <w:szCs w:val="24"/>
        </w:rPr>
        <w:t>mluvní strany vypořádají takto:</w:t>
      </w:r>
    </w:p>
    <w:p w14:paraId="5848AB77" w14:textId="35F170F7" w:rsidR="00943FC8" w:rsidRDefault="00943FC8" w:rsidP="0006316A">
      <w:pPr>
        <w:numPr>
          <w:ilvl w:val="0"/>
          <w:numId w:val="13"/>
        </w:numPr>
        <w:tabs>
          <w:tab w:val="clear" w:pos="1211"/>
          <w:tab w:val="num" w:pos="426"/>
        </w:tabs>
        <w:suppressAutoHyphens/>
        <w:spacing w:line="276" w:lineRule="auto"/>
        <w:ind w:left="1134" w:hanging="425"/>
        <w:jc w:val="both"/>
        <w:rPr>
          <w:rFonts w:asciiTheme="minorHAnsi" w:hAnsiTheme="minorHAnsi"/>
          <w:sz w:val="24"/>
          <w:szCs w:val="24"/>
        </w:rPr>
      </w:pPr>
      <w:r w:rsidRPr="00A22B29">
        <w:rPr>
          <w:rFonts w:asciiTheme="minorHAnsi" w:hAnsiTheme="minorHAnsi"/>
          <w:sz w:val="24"/>
          <w:szCs w:val="24"/>
        </w:rPr>
        <w:t xml:space="preserve">Zhotovitel má právo na úhradu části Smlouvou sjednané ceny Díla, která dle Rozpočtu připadá na Objednatelem dle odst. 11.6 písm. </w:t>
      </w:r>
      <w:r>
        <w:rPr>
          <w:rFonts w:asciiTheme="minorHAnsi" w:hAnsiTheme="minorHAnsi"/>
          <w:sz w:val="24"/>
          <w:szCs w:val="24"/>
        </w:rPr>
        <w:t>b</w:t>
      </w:r>
      <w:r w:rsidRPr="00A22B29">
        <w:rPr>
          <w:rFonts w:asciiTheme="minorHAnsi" w:hAnsiTheme="minorHAnsi"/>
          <w:sz w:val="24"/>
          <w:szCs w:val="24"/>
        </w:rPr>
        <w:t xml:space="preserve">) tohoto článku Smlouvy převzaté části Díla. Zhotovitel nejpozději do 7 </w:t>
      </w:r>
      <w:r w:rsidR="00E376FE">
        <w:rPr>
          <w:rFonts w:asciiTheme="minorHAnsi" w:hAnsiTheme="minorHAnsi"/>
          <w:sz w:val="24"/>
          <w:szCs w:val="24"/>
        </w:rPr>
        <w:t xml:space="preserve">(sedmi) kalendářních </w:t>
      </w:r>
      <w:r w:rsidRPr="00A22B29">
        <w:rPr>
          <w:rFonts w:asciiTheme="minorHAnsi" w:hAnsiTheme="minorHAnsi"/>
          <w:sz w:val="24"/>
          <w:szCs w:val="24"/>
        </w:rPr>
        <w:t>dnů po převzetí příslušných částí Díla Objednatelem písemně zpracuje soupis převzatých prací</w:t>
      </w:r>
      <w:r>
        <w:rPr>
          <w:rFonts w:asciiTheme="minorHAnsi" w:hAnsiTheme="minorHAnsi"/>
          <w:sz w:val="24"/>
          <w:szCs w:val="24"/>
        </w:rPr>
        <w:t>,</w:t>
      </w:r>
      <w:r w:rsidRPr="00A22B29">
        <w:rPr>
          <w:rFonts w:asciiTheme="minorHAnsi" w:hAnsiTheme="minorHAnsi"/>
          <w:sz w:val="24"/>
          <w:szCs w:val="24"/>
        </w:rPr>
        <w:t xml:space="preserve"> vyčíslí příslušnou cenu za Objednatelem převzaté části Díla a </w:t>
      </w:r>
      <w:proofErr w:type="gramStart"/>
      <w:r w:rsidRPr="00A22B29">
        <w:rPr>
          <w:rFonts w:asciiTheme="minorHAnsi" w:hAnsiTheme="minorHAnsi"/>
          <w:sz w:val="24"/>
          <w:szCs w:val="24"/>
        </w:rPr>
        <w:t>předloží</w:t>
      </w:r>
      <w:proofErr w:type="gramEnd"/>
      <w:r w:rsidRPr="00A22B29">
        <w:rPr>
          <w:rFonts w:asciiTheme="minorHAnsi" w:hAnsiTheme="minorHAnsi"/>
          <w:sz w:val="24"/>
          <w:szCs w:val="24"/>
        </w:rPr>
        <w:t xml:space="preserve"> je Objednateli k odsouhlasení. Objednatel se k nim </w:t>
      </w:r>
      <w:proofErr w:type="gramStart"/>
      <w:r w:rsidRPr="00A22B29">
        <w:rPr>
          <w:rFonts w:asciiTheme="minorHAnsi" w:hAnsiTheme="minorHAnsi"/>
          <w:sz w:val="24"/>
          <w:szCs w:val="24"/>
        </w:rPr>
        <w:t>vyjádří</w:t>
      </w:r>
      <w:proofErr w:type="gramEnd"/>
      <w:r w:rsidRPr="00A22B29">
        <w:rPr>
          <w:rFonts w:asciiTheme="minorHAnsi" w:hAnsiTheme="minorHAnsi"/>
          <w:sz w:val="24"/>
          <w:szCs w:val="24"/>
        </w:rPr>
        <w:t xml:space="preserve"> nejpozději do 10 </w:t>
      </w:r>
      <w:r w:rsidR="00E376FE">
        <w:rPr>
          <w:rFonts w:asciiTheme="minorHAnsi" w:hAnsiTheme="minorHAnsi"/>
          <w:sz w:val="24"/>
          <w:szCs w:val="24"/>
        </w:rPr>
        <w:t xml:space="preserve">(deseti) kalendářních </w:t>
      </w:r>
      <w:r w:rsidRPr="00A22B29">
        <w:rPr>
          <w:rFonts w:asciiTheme="minorHAnsi" w:hAnsiTheme="minorHAnsi"/>
          <w:sz w:val="24"/>
          <w:szCs w:val="24"/>
        </w:rPr>
        <w:t xml:space="preserve">dnů od obdržení. Po odsouhlasení Objednatelem Zhotovitel vystaví a </w:t>
      </w:r>
      <w:proofErr w:type="gramStart"/>
      <w:r w:rsidRPr="00A22B29">
        <w:rPr>
          <w:rFonts w:asciiTheme="minorHAnsi" w:hAnsiTheme="minorHAnsi"/>
          <w:sz w:val="24"/>
          <w:szCs w:val="24"/>
        </w:rPr>
        <w:t>doručí</w:t>
      </w:r>
      <w:proofErr w:type="gramEnd"/>
      <w:r w:rsidRPr="00A22B29">
        <w:rPr>
          <w:rFonts w:asciiTheme="minorHAnsi" w:hAnsiTheme="minorHAnsi"/>
          <w:sz w:val="24"/>
          <w:szCs w:val="24"/>
        </w:rPr>
        <w:t xml:space="preserve"> Objednateli fakturu na</w:t>
      </w:r>
      <w:r w:rsidR="00E376FE">
        <w:rPr>
          <w:rFonts w:asciiTheme="minorHAnsi" w:hAnsiTheme="minorHAnsi"/>
          <w:sz w:val="24"/>
          <w:szCs w:val="24"/>
        </w:rPr>
        <w:t> </w:t>
      </w:r>
      <w:r w:rsidRPr="00A22B29">
        <w:rPr>
          <w:rFonts w:asciiTheme="minorHAnsi" w:hAnsiTheme="minorHAnsi"/>
          <w:sz w:val="24"/>
          <w:szCs w:val="24"/>
        </w:rPr>
        <w:t xml:space="preserve">příslušnou část ceny </w:t>
      </w:r>
      <w:r w:rsidR="00BE3567">
        <w:rPr>
          <w:rFonts w:asciiTheme="minorHAnsi" w:hAnsiTheme="minorHAnsi"/>
          <w:sz w:val="24"/>
          <w:szCs w:val="24"/>
        </w:rPr>
        <w:t>D</w:t>
      </w:r>
      <w:r w:rsidRPr="00A22B29">
        <w:rPr>
          <w:rFonts w:asciiTheme="minorHAnsi" w:hAnsiTheme="minorHAnsi"/>
          <w:sz w:val="24"/>
          <w:szCs w:val="24"/>
        </w:rPr>
        <w:t>íla, s náležitostmi dle čl. 7 této Smlouvy. Objednatel uhradí fakturu v termínu její splatnosti</w:t>
      </w:r>
      <w:r w:rsidR="002F57BC">
        <w:rPr>
          <w:rFonts w:asciiTheme="minorHAnsi" w:hAnsiTheme="minorHAnsi"/>
          <w:sz w:val="24"/>
          <w:szCs w:val="24"/>
        </w:rPr>
        <w:t>, která nebude kratší než 30 (třicet) kalendářních dnů od doručení Objednateli</w:t>
      </w:r>
      <w:r w:rsidRPr="00A22B29">
        <w:rPr>
          <w:rFonts w:asciiTheme="minorHAnsi" w:hAnsiTheme="minorHAnsi"/>
          <w:sz w:val="24"/>
          <w:szCs w:val="24"/>
        </w:rPr>
        <w:t xml:space="preserve">. </w:t>
      </w:r>
    </w:p>
    <w:p w14:paraId="76E6C73F" w14:textId="5E8B7D00" w:rsidR="00943FC8" w:rsidRDefault="00943FC8" w:rsidP="0006316A">
      <w:pPr>
        <w:numPr>
          <w:ilvl w:val="0"/>
          <w:numId w:val="13"/>
        </w:numPr>
        <w:tabs>
          <w:tab w:val="clear" w:pos="1211"/>
          <w:tab w:val="num" w:pos="426"/>
        </w:tabs>
        <w:suppressAutoHyphens/>
        <w:spacing w:line="276" w:lineRule="auto"/>
        <w:ind w:left="1134" w:hanging="425"/>
        <w:jc w:val="both"/>
        <w:rPr>
          <w:rFonts w:asciiTheme="minorHAnsi" w:hAnsiTheme="minorHAnsi"/>
          <w:sz w:val="24"/>
          <w:szCs w:val="24"/>
        </w:rPr>
      </w:pPr>
      <w:r w:rsidRPr="00420D49">
        <w:rPr>
          <w:rFonts w:asciiTheme="minorHAnsi" w:hAnsiTheme="minorHAnsi"/>
          <w:sz w:val="24"/>
          <w:szCs w:val="24"/>
        </w:rPr>
        <w:t xml:space="preserve">Ohledně všech Objednatelem převzatých částí Díla zůstávají odstoupením od Smlouvy nedotčena ujednání Smlouvy o vlastnictví Díla, odpovědnosti Zhotovitele za vady Díla včetně záruky za jakost, ujednání o smluvních pokutách vztahujících se k prodlení Zhotovitele s odstraňováním vad </w:t>
      </w:r>
      <w:r w:rsidR="00180BBD">
        <w:rPr>
          <w:rFonts w:asciiTheme="minorHAnsi" w:hAnsiTheme="minorHAnsi"/>
          <w:sz w:val="24"/>
          <w:szCs w:val="24"/>
        </w:rPr>
        <w:t>D</w:t>
      </w:r>
      <w:r w:rsidRPr="00420D49">
        <w:rPr>
          <w:rFonts w:asciiTheme="minorHAnsi" w:hAnsiTheme="minorHAnsi"/>
          <w:sz w:val="24"/>
          <w:szCs w:val="24"/>
        </w:rPr>
        <w:t xml:space="preserve">íla a cenová ujednání dle této Smlouvy.  </w:t>
      </w:r>
    </w:p>
    <w:p w14:paraId="0E76C5FC" w14:textId="77777777" w:rsidR="00943FC8" w:rsidRPr="00420D49" w:rsidRDefault="00943FC8" w:rsidP="00943FC8">
      <w:pPr>
        <w:suppressAutoHyphens/>
        <w:spacing w:line="276" w:lineRule="auto"/>
        <w:ind w:left="1134"/>
        <w:jc w:val="both"/>
        <w:rPr>
          <w:rFonts w:asciiTheme="minorHAnsi" w:hAnsiTheme="minorHAnsi"/>
          <w:sz w:val="24"/>
          <w:szCs w:val="24"/>
        </w:rPr>
      </w:pPr>
    </w:p>
    <w:p w14:paraId="7D95FF07" w14:textId="77777777" w:rsidR="00943FC8" w:rsidRPr="00A22B29" w:rsidRDefault="00943FC8" w:rsidP="00943FC8">
      <w:pPr>
        <w:spacing w:after="240" w:line="276" w:lineRule="auto"/>
        <w:ind w:left="709" w:hanging="709"/>
        <w:jc w:val="both"/>
        <w:rPr>
          <w:rFonts w:asciiTheme="minorHAnsi" w:hAnsiTheme="minorHAnsi"/>
          <w:sz w:val="24"/>
          <w:szCs w:val="24"/>
        </w:rPr>
      </w:pPr>
      <w:r>
        <w:rPr>
          <w:rFonts w:asciiTheme="minorHAnsi" w:hAnsiTheme="minorHAnsi"/>
          <w:sz w:val="24"/>
          <w:szCs w:val="24"/>
        </w:rPr>
        <w:t xml:space="preserve">11.8 </w:t>
      </w:r>
      <w:r>
        <w:rPr>
          <w:rFonts w:asciiTheme="minorHAnsi" w:hAnsiTheme="minorHAnsi"/>
          <w:sz w:val="24"/>
          <w:szCs w:val="24"/>
        </w:rPr>
        <w:tab/>
        <w:t>Odstoupením od S</w:t>
      </w:r>
      <w:r w:rsidRPr="00A22B29">
        <w:rPr>
          <w:rFonts w:asciiTheme="minorHAnsi" w:hAnsiTheme="minorHAnsi"/>
          <w:sz w:val="24"/>
          <w:szCs w:val="24"/>
        </w:rPr>
        <w:t xml:space="preserve">mlouvy není dotčeno právo na náhradu škody a vzniklé nároky na smluvní pokuty dle </w:t>
      </w:r>
      <w:r>
        <w:rPr>
          <w:rFonts w:asciiTheme="minorHAnsi" w:hAnsiTheme="minorHAnsi"/>
          <w:sz w:val="24"/>
          <w:szCs w:val="24"/>
        </w:rPr>
        <w:t>S</w:t>
      </w:r>
      <w:r w:rsidRPr="00A22B29">
        <w:rPr>
          <w:rFonts w:asciiTheme="minorHAnsi" w:hAnsiTheme="minorHAnsi"/>
          <w:sz w:val="24"/>
          <w:szCs w:val="24"/>
        </w:rPr>
        <w:t>mlouvy</w:t>
      </w:r>
      <w:r>
        <w:rPr>
          <w:rFonts w:asciiTheme="minorHAnsi" w:hAnsiTheme="minorHAnsi"/>
          <w:sz w:val="24"/>
          <w:szCs w:val="24"/>
        </w:rPr>
        <w:t>.</w:t>
      </w:r>
      <w:r w:rsidRPr="00A22B29">
        <w:rPr>
          <w:rFonts w:asciiTheme="minorHAnsi" w:hAnsiTheme="minorHAnsi"/>
          <w:sz w:val="24"/>
          <w:szCs w:val="24"/>
        </w:rPr>
        <w:t xml:space="preserve">  </w:t>
      </w:r>
    </w:p>
    <w:p w14:paraId="7E65AF5E" w14:textId="653A510F" w:rsidR="00943FC8" w:rsidRDefault="00943FC8" w:rsidP="00943FC8">
      <w:pPr>
        <w:overflowPunct w:val="0"/>
        <w:autoSpaceDE w:val="0"/>
        <w:autoSpaceDN w:val="0"/>
        <w:adjustRightInd w:val="0"/>
        <w:spacing w:after="240" w:line="276" w:lineRule="auto"/>
        <w:ind w:left="709" w:hanging="709"/>
        <w:jc w:val="both"/>
        <w:textAlignment w:val="baseline"/>
        <w:rPr>
          <w:rFonts w:asciiTheme="minorHAnsi" w:hAnsiTheme="minorHAnsi"/>
          <w:sz w:val="24"/>
          <w:szCs w:val="24"/>
        </w:rPr>
      </w:pPr>
      <w:r>
        <w:rPr>
          <w:rFonts w:asciiTheme="minorHAnsi" w:hAnsiTheme="minorHAnsi"/>
          <w:sz w:val="24"/>
          <w:szCs w:val="24"/>
        </w:rPr>
        <w:t>11.9</w:t>
      </w:r>
      <w:r w:rsidRPr="00A22B29">
        <w:rPr>
          <w:rFonts w:asciiTheme="minorHAnsi" w:hAnsiTheme="minorHAnsi"/>
          <w:sz w:val="24"/>
          <w:szCs w:val="24"/>
        </w:rPr>
        <w:tab/>
        <w:t xml:space="preserve">Objednatel je oprávněn </w:t>
      </w:r>
      <w:r>
        <w:rPr>
          <w:rFonts w:asciiTheme="minorHAnsi" w:hAnsiTheme="minorHAnsi"/>
          <w:sz w:val="24"/>
          <w:szCs w:val="24"/>
        </w:rPr>
        <w:t>S</w:t>
      </w:r>
      <w:r w:rsidRPr="00A22B29">
        <w:rPr>
          <w:rFonts w:asciiTheme="minorHAnsi" w:hAnsiTheme="minorHAnsi"/>
          <w:sz w:val="24"/>
          <w:szCs w:val="24"/>
        </w:rPr>
        <w:t>mlouvu vypovědět v případech stanovených zákonem č.</w:t>
      </w:r>
      <w:r>
        <w:rPr>
          <w:rFonts w:asciiTheme="minorHAnsi" w:hAnsiTheme="minorHAnsi"/>
          <w:sz w:val="24"/>
          <w:szCs w:val="24"/>
        </w:rPr>
        <w:t> </w:t>
      </w:r>
      <w:r w:rsidRPr="00A22B29">
        <w:rPr>
          <w:rFonts w:asciiTheme="minorHAnsi" w:hAnsiTheme="minorHAnsi"/>
          <w:sz w:val="24"/>
          <w:szCs w:val="24"/>
        </w:rPr>
        <w:t xml:space="preserve">134/2016 Sb., o zadávání veřejných zakázek, ve znění pozdějších předpisů.  </w:t>
      </w:r>
    </w:p>
    <w:p w14:paraId="1E05A4DC" w14:textId="77777777" w:rsidR="00943FC8" w:rsidRPr="00C50A1F" w:rsidRDefault="00943FC8" w:rsidP="0006316A">
      <w:pPr>
        <w:pStyle w:val="Zkladntext"/>
        <w:widowControl w:val="0"/>
        <w:numPr>
          <w:ilvl w:val="0"/>
          <w:numId w:val="15"/>
        </w:numPr>
        <w:snapToGrid w:val="0"/>
        <w:spacing w:after="240" w:line="276" w:lineRule="auto"/>
        <w:ind w:hanging="720"/>
        <w:rPr>
          <w:rFonts w:asciiTheme="minorHAnsi" w:hAnsiTheme="minorHAnsi" w:cstheme="minorHAnsi"/>
          <w:b/>
          <w:color w:val="2E74B5"/>
          <w:szCs w:val="24"/>
        </w:rPr>
      </w:pPr>
      <w:r w:rsidRPr="00C50A1F">
        <w:rPr>
          <w:rFonts w:asciiTheme="minorHAnsi" w:hAnsiTheme="minorHAnsi" w:cstheme="minorHAnsi"/>
          <w:b/>
          <w:color w:val="2E74B5"/>
          <w:szCs w:val="24"/>
        </w:rPr>
        <w:t xml:space="preserve">SMLUVNÍ </w:t>
      </w:r>
      <w:r>
        <w:rPr>
          <w:rFonts w:asciiTheme="minorHAnsi" w:hAnsiTheme="minorHAnsi" w:cstheme="minorHAnsi"/>
          <w:b/>
          <w:color w:val="2E74B5"/>
          <w:szCs w:val="24"/>
        </w:rPr>
        <w:t>SANKCE</w:t>
      </w:r>
    </w:p>
    <w:p w14:paraId="59923B33" w14:textId="2536254B" w:rsidR="00943FC8" w:rsidRDefault="00943FC8" w:rsidP="0006316A">
      <w:pPr>
        <w:pStyle w:val="Odstavecseseznamem"/>
        <w:numPr>
          <w:ilvl w:val="1"/>
          <w:numId w:val="17"/>
        </w:numPr>
        <w:spacing w:after="240" w:line="276" w:lineRule="auto"/>
        <w:ind w:left="709" w:hanging="709"/>
        <w:contextualSpacing/>
        <w:jc w:val="both"/>
        <w:rPr>
          <w:rFonts w:asciiTheme="minorHAnsi" w:hAnsiTheme="minorHAnsi"/>
          <w:sz w:val="24"/>
          <w:szCs w:val="24"/>
        </w:rPr>
      </w:pPr>
      <w:r w:rsidRPr="00A22B29">
        <w:rPr>
          <w:rFonts w:asciiTheme="minorHAnsi" w:hAnsiTheme="minorHAnsi"/>
          <w:sz w:val="24"/>
          <w:szCs w:val="24"/>
        </w:rPr>
        <w:t xml:space="preserve">Objednatel se zavazuje v případě svého prodlení se zaplacením sjednané ceny Díla zaplatit Zhotoviteli úrok z prodlení ve výši 0,05 % z dlužné částky za každý i započatý den prodlení. </w:t>
      </w:r>
    </w:p>
    <w:p w14:paraId="29417308" w14:textId="77777777" w:rsidR="00943FC8" w:rsidRDefault="00943FC8" w:rsidP="00943FC8">
      <w:pPr>
        <w:pStyle w:val="Odstavecseseznamem"/>
        <w:spacing w:after="240" w:line="276" w:lineRule="auto"/>
        <w:ind w:left="709"/>
        <w:contextualSpacing/>
        <w:jc w:val="both"/>
        <w:rPr>
          <w:rFonts w:asciiTheme="minorHAnsi" w:hAnsiTheme="minorHAnsi"/>
          <w:sz w:val="24"/>
          <w:szCs w:val="24"/>
        </w:rPr>
      </w:pPr>
    </w:p>
    <w:p w14:paraId="4E297815" w14:textId="3CE3421F" w:rsidR="00943FC8" w:rsidRDefault="00943FC8" w:rsidP="0006316A">
      <w:pPr>
        <w:pStyle w:val="Odstavecseseznamem"/>
        <w:numPr>
          <w:ilvl w:val="1"/>
          <w:numId w:val="17"/>
        </w:numPr>
        <w:spacing w:after="240" w:line="276" w:lineRule="auto"/>
        <w:ind w:left="709" w:hanging="709"/>
        <w:contextualSpacing/>
        <w:jc w:val="both"/>
        <w:rPr>
          <w:rFonts w:asciiTheme="minorHAnsi" w:hAnsiTheme="minorHAnsi"/>
          <w:sz w:val="24"/>
          <w:szCs w:val="24"/>
        </w:rPr>
      </w:pPr>
      <w:r w:rsidRPr="00A22B29">
        <w:rPr>
          <w:rFonts w:asciiTheme="minorHAnsi" w:hAnsiTheme="minorHAnsi"/>
          <w:sz w:val="24"/>
          <w:szCs w:val="24"/>
        </w:rPr>
        <w:t xml:space="preserve">Zhotovitel se zavazuje v případě svého prodlení s dokončením a předáním </w:t>
      </w:r>
      <w:r w:rsidR="001252D2">
        <w:rPr>
          <w:rFonts w:asciiTheme="minorHAnsi" w:hAnsiTheme="minorHAnsi"/>
          <w:sz w:val="24"/>
          <w:szCs w:val="24"/>
        </w:rPr>
        <w:t>D</w:t>
      </w:r>
      <w:r w:rsidRPr="00A22B29">
        <w:rPr>
          <w:rFonts w:asciiTheme="minorHAnsi" w:hAnsiTheme="minorHAnsi"/>
          <w:sz w:val="24"/>
          <w:szCs w:val="24"/>
        </w:rPr>
        <w:t xml:space="preserve">íla </w:t>
      </w:r>
      <w:r>
        <w:rPr>
          <w:rFonts w:asciiTheme="minorHAnsi" w:hAnsiTheme="minorHAnsi"/>
          <w:sz w:val="24"/>
          <w:szCs w:val="24"/>
        </w:rPr>
        <w:t>O</w:t>
      </w:r>
      <w:r w:rsidRPr="00A22B29">
        <w:rPr>
          <w:rFonts w:asciiTheme="minorHAnsi" w:hAnsiTheme="minorHAnsi"/>
          <w:sz w:val="24"/>
          <w:szCs w:val="24"/>
        </w:rPr>
        <w:t xml:space="preserve">bjednateli zaplatit </w:t>
      </w:r>
      <w:r>
        <w:rPr>
          <w:rFonts w:asciiTheme="minorHAnsi" w:hAnsiTheme="minorHAnsi"/>
          <w:sz w:val="24"/>
          <w:szCs w:val="24"/>
        </w:rPr>
        <w:t>O</w:t>
      </w:r>
      <w:r w:rsidRPr="00A22B29">
        <w:rPr>
          <w:rFonts w:asciiTheme="minorHAnsi" w:hAnsiTheme="minorHAnsi"/>
          <w:sz w:val="24"/>
          <w:szCs w:val="24"/>
        </w:rPr>
        <w:t xml:space="preserve">bjednateli smluvní pokutu ve </w:t>
      </w:r>
      <w:r w:rsidRPr="002B76DE">
        <w:rPr>
          <w:rFonts w:asciiTheme="minorHAnsi" w:hAnsiTheme="minorHAnsi"/>
          <w:sz w:val="24"/>
          <w:szCs w:val="24"/>
        </w:rPr>
        <w:t>výši 2.000 Kč za</w:t>
      </w:r>
      <w:r w:rsidRPr="00A22B29">
        <w:rPr>
          <w:rFonts w:asciiTheme="minorHAnsi" w:hAnsiTheme="minorHAnsi"/>
          <w:sz w:val="24"/>
          <w:szCs w:val="24"/>
        </w:rPr>
        <w:t xml:space="preserve"> každý i započatý den prodlení. </w:t>
      </w:r>
    </w:p>
    <w:p w14:paraId="47EC0722" w14:textId="77777777" w:rsidR="00943FC8" w:rsidRPr="00943FC8" w:rsidRDefault="00943FC8" w:rsidP="00943FC8">
      <w:pPr>
        <w:pStyle w:val="Odstavecseseznamem"/>
        <w:rPr>
          <w:rFonts w:asciiTheme="minorHAnsi" w:hAnsiTheme="minorHAnsi"/>
          <w:sz w:val="24"/>
          <w:szCs w:val="24"/>
        </w:rPr>
      </w:pPr>
    </w:p>
    <w:p w14:paraId="27F09D3D" w14:textId="66BDDAAB" w:rsidR="00943FC8" w:rsidRDefault="00943FC8" w:rsidP="0006316A">
      <w:pPr>
        <w:pStyle w:val="Odstavecseseznamem"/>
        <w:numPr>
          <w:ilvl w:val="1"/>
          <w:numId w:val="17"/>
        </w:numPr>
        <w:spacing w:after="240" w:line="276" w:lineRule="auto"/>
        <w:ind w:left="709" w:hanging="709"/>
        <w:contextualSpacing/>
        <w:jc w:val="both"/>
        <w:rPr>
          <w:rFonts w:asciiTheme="minorHAnsi" w:hAnsiTheme="minorHAnsi"/>
          <w:sz w:val="24"/>
          <w:szCs w:val="24"/>
        </w:rPr>
      </w:pPr>
      <w:r w:rsidRPr="00F66381">
        <w:rPr>
          <w:rFonts w:asciiTheme="minorHAnsi" w:hAnsiTheme="minorHAnsi"/>
          <w:sz w:val="24"/>
          <w:szCs w:val="24"/>
        </w:rPr>
        <w:t xml:space="preserve">Zhotovitel se zavazuje v případě svého prodlení s úplným odstraněním vad a nedodělků, s nimiž bylo </w:t>
      </w:r>
      <w:r w:rsidR="00BE3567">
        <w:rPr>
          <w:rFonts w:asciiTheme="minorHAnsi" w:hAnsiTheme="minorHAnsi"/>
          <w:sz w:val="24"/>
          <w:szCs w:val="24"/>
        </w:rPr>
        <w:t>D</w:t>
      </w:r>
      <w:r w:rsidRPr="00F66381">
        <w:rPr>
          <w:rFonts w:asciiTheme="minorHAnsi" w:hAnsiTheme="minorHAnsi"/>
          <w:sz w:val="24"/>
          <w:szCs w:val="24"/>
        </w:rPr>
        <w:t xml:space="preserve">ílo Objednatelem převzato, zaplatit Objednateli smluvní pokutu ve výši </w:t>
      </w:r>
      <w:r w:rsidR="007308FA">
        <w:rPr>
          <w:rFonts w:asciiTheme="minorHAnsi" w:hAnsiTheme="minorHAnsi"/>
          <w:sz w:val="24"/>
          <w:szCs w:val="24"/>
        </w:rPr>
        <w:t>1</w:t>
      </w:r>
      <w:r w:rsidRPr="00F66381">
        <w:rPr>
          <w:rFonts w:asciiTheme="minorHAnsi" w:hAnsiTheme="minorHAnsi"/>
          <w:sz w:val="24"/>
          <w:szCs w:val="24"/>
        </w:rPr>
        <w:t>00</w:t>
      </w:r>
      <w:r w:rsidR="002F57BC">
        <w:rPr>
          <w:rFonts w:asciiTheme="minorHAnsi" w:hAnsiTheme="minorHAnsi"/>
          <w:sz w:val="24"/>
          <w:szCs w:val="24"/>
        </w:rPr>
        <w:t> </w:t>
      </w:r>
      <w:r w:rsidRPr="00F66381">
        <w:rPr>
          <w:rFonts w:asciiTheme="minorHAnsi" w:hAnsiTheme="minorHAnsi"/>
          <w:sz w:val="24"/>
          <w:szCs w:val="24"/>
        </w:rPr>
        <w:t>Kč za každý i započatý den prodlení, a to za každou vadu a nedodělek, u nichž je v prodlení s jejím odstraněním.</w:t>
      </w:r>
    </w:p>
    <w:p w14:paraId="603DC347" w14:textId="77777777" w:rsidR="00943FC8" w:rsidRPr="00F66381" w:rsidRDefault="00943FC8" w:rsidP="00943FC8">
      <w:pPr>
        <w:pStyle w:val="Odstavecseseznamem"/>
        <w:rPr>
          <w:rFonts w:asciiTheme="minorHAnsi" w:hAnsiTheme="minorHAnsi"/>
          <w:sz w:val="24"/>
          <w:szCs w:val="24"/>
        </w:rPr>
      </w:pPr>
    </w:p>
    <w:p w14:paraId="0A12108F" w14:textId="1C7ABE9F" w:rsidR="00943FC8" w:rsidRPr="00F66381" w:rsidRDefault="00943FC8" w:rsidP="0006316A">
      <w:pPr>
        <w:pStyle w:val="Odstavecseseznamem"/>
        <w:numPr>
          <w:ilvl w:val="1"/>
          <w:numId w:val="17"/>
        </w:numPr>
        <w:spacing w:after="240" w:line="276" w:lineRule="auto"/>
        <w:ind w:left="709" w:hanging="709"/>
        <w:contextualSpacing/>
        <w:jc w:val="both"/>
        <w:rPr>
          <w:rFonts w:asciiTheme="minorHAnsi" w:hAnsiTheme="minorHAnsi"/>
          <w:sz w:val="24"/>
          <w:szCs w:val="24"/>
        </w:rPr>
      </w:pPr>
      <w:r w:rsidRPr="00F66381">
        <w:rPr>
          <w:rFonts w:asciiTheme="minorHAnsi" w:hAnsiTheme="minorHAnsi"/>
          <w:sz w:val="24"/>
          <w:szCs w:val="24"/>
        </w:rPr>
        <w:t xml:space="preserve">Zhotovitel se zavazuje v případě svého prodlení s úplným odstraněním Objednatelem oznámených vad </w:t>
      </w:r>
      <w:r w:rsidR="00BE3567">
        <w:rPr>
          <w:rFonts w:asciiTheme="minorHAnsi" w:hAnsiTheme="minorHAnsi"/>
          <w:sz w:val="24"/>
          <w:szCs w:val="24"/>
        </w:rPr>
        <w:t>D</w:t>
      </w:r>
      <w:r w:rsidRPr="00F66381">
        <w:rPr>
          <w:rFonts w:asciiTheme="minorHAnsi" w:hAnsiTheme="minorHAnsi"/>
          <w:sz w:val="24"/>
          <w:szCs w:val="24"/>
        </w:rPr>
        <w:t xml:space="preserve">íla zaplatit Objednateli smluvní pokutu ve výši </w:t>
      </w:r>
      <w:r w:rsidR="007308FA">
        <w:rPr>
          <w:rFonts w:asciiTheme="minorHAnsi" w:hAnsiTheme="minorHAnsi"/>
          <w:sz w:val="24"/>
          <w:szCs w:val="24"/>
        </w:rPr>
        <w:t>1</w:t>
      </w:r>
      <w:r w:rsidRPr="00F66381">
        <w:rPr>
          <w:rFonts w:asciiTheme="minorHAnsi" w:hAnsiTheme="minorHAnsi"/>
          <w:sz w:val="24"/>
          <w:szCs w:val="24"/>
        </w:rPr>
        <w:t xml:space="preserve">00 Kč za každý i započatý den prodlení, a to za každou oznámenou vadu, u níž je v prodlení s jejím odstraněním. </w:t>
      </w:r>
    </w:p>
    <w:p w14:paraId="5057A7AE" w14:textId="77777777" w:rsidR="00943FC8" w:rsidRPr="00F66381" w:rsidRDefault="00943FC8" w:rsidP="00943FC8">
      <w:pPr>
        <w:pStyle w:val="Odstavecseseznamem"/>
        <w:rPr>
          <w:rFonts w:asciiTheme="minorHAnsi" w:hAnsiTheme="minorHAnsi"/>
          <w:sz w:val="24"/>
          <w:szCs w:val="24"/>
        </w:rPr>
      </w:pPr>
    </w:p>
    <w:p w14:paraId="72120714" w14:textId="2BEF8DD7" w:rsidR="00943FC8" w:rsidRPr="00F66381" w:rsidRDefault="00943FC8" w:rsidP="0006316A">
      <w:pPr>
        <w:pStyle w:val="Odstavecseseznamem"/>
        <w:numPr>
          <w:ilvl w:val="1"/>
          <w:numId w:val="17"/>
        </w:numPr>
        <w:spacing w:after="240" w:line="276" w:lineRule="auto"/>
        <w:ind w:left="709" w:hanging="709"/>
        <w:contextualSpacing/>
        <w:jc w:val="both"/>
        <w:rPr>
          <w:rFonts w:asciiTheme="minorHAnsi" w:hAnsiTheme="minorHAnsi"/>
          <w:sz w:val="24"/>
          <w:szCs w:val="24"/>
        </w:rPr>
      </w:pPr>
      <w:r w:rsidRPr="00F66381">
        <w:rPr>
          <w:rFonts w:asciiTheme="minorHAnsi" w:hAnsiTheme="minorHAnsi"/>
          <w:sz w:val="24"/>
          <w:szCs w:val="24"/>
        </w:rPr>
        <w:t xml:space="preserve">V případě prodlení se zahájením odstraňování havarijního stavu, stejně jako v případě prodlení s odstraněním havarijního stavu, je Zhotovitel povinen zaplatit Objednateli smluvní pokutu ve výši </w:t>
      </w:r>
      <w:r w:rsidR="007308FA">
        <w:rPr>
          <w:rFonts w:asciiTheme="minorHAnsi" w:hAnsiTheme="minorHAnsi"/>
          <w:sz w:val="24"/>
          <w:szCs w:val="24"/>
        </w:rPr>
        <w:t>1</w:t>
      </w:r>
      <w:r w:rsidRPr="00F66381">
        <w:rPr>
          <w:rFonts w:asciiTheme="minorHAnsi" w:hAnsiTheme="minorHAnsi"/>
          <w:sz w:val="24"/>
          <w:szCs w:val="24"/>
        </w:rPr>
        <w:t xml:space="preserve">00 Kč za každou i započatou hodinu prodlení.  </w:t>
      </w:r>
    </w:p>
    <w:p w14:paraId="38A66EE5" w14:textId="573A8FC1" w:rsidR="00943FC8" w:rsidRPr="00A22B29" w:rsidRDefault="00943FC8" w:rsidP="00943FC8">
      <w:pPr>
        <w:spacing w:after="240" w:line="276" w:lineRule="auto"/>
        <w:ind w:left="709" w:hanging="709"/>
        <w:jc w:val="both"/>
        <w:rPr>
          <w:rFonts w:asciiTheme="minorHAnsi" w:hAnsiTheme="minorHAnsi"/>
          <w:sz w:val="24"/>
          <w:szCs w:val="24"/>
        </w:rPr>
      </w:pPr>
      <w:r w:rsidRPr="00F66381">
        <w:rPr>
          <w:rFonts w:asciiTheme="minorHAnsi" w:hAnsiTheme="minorHAnsi"/>
          <w:sz w:val="24"/>
          <w:szCs w:val="24"/>
        </w:rPr>
        <w:t xml:space="preserve">12.6 </w:t>
      </w:r>
      <w:r w:rsidRPr="00F66381">
        <w:rPr>
          <w:rFonts w:asciiTheme="minorHAnsi" w:hAnsiTheme="minorHAnsi"/>
          <w:sz w:val="24"/>
          <w:szCs w:val="24"/>
        </w:rPr>
        <w:tab/>
        <w:t>Zhotovitel je v případě porušení kterékoliv své povinnosti uvedené v první větě odst. 8.1</w:t>
      </w:r>
      <w:r w:rsidR="002F57BC">
        <w:rPr>
          <w:rFonts w:asciiTheme="minorHAnsi" w:hAnsiTheme="minorHAnsi"/>
          <w:sz w:val="24"/>
          <w:szCs w:val="24"/>
        </w:rPr>
        <w:t>0</w:t>
      </w:r>
      <w:r>
        <w:rPr>
          <w:rFonts w:asciiTheme="minorHAnsi" w:hAnsiTheme="minorHAnsi"/>
          <w:sz w:val="24"/>
          <w:szCs w:val="24"/>
        </w:rPr>
        <w:t xml:space="preserve"> čl. 8 Smlouvy povinen </w:t>
      </w:r>
      <w:r w:rsidRPr="00A22B29">
        <w:rPr>
          <w:rFonts w:asciiTheme="minorHAnsi" w:hAnsiTheme="minorHAnsi"/>
          <w:sz w:val="24"/>
          <w:szCs w:val="24"/>
        </w:rPr>
        <w:t xml:space="preserve">zaplatit </w:t>
      </w:r>
      <w:r>
        <w:rPr>
          <w:rFonts w:asciiTheme="minorHAnsi" w:hAnsiTheme="minorHAnsi"/>
          <w:sz w:val="24"/>
          <w:szCs w:val="24"/>
        </w:rPr>
        <w:t>O</w:t>
      </w:r>
      <w:r w:rsidRPr="00A22B29">
        <w:rPr>
          <w:rFonts w:asciiTheme="minorHAnsi" w:hAnsiTheme="minorHAnsi"/>
          <w:sz w:val="24"/>
          <w:szCs w:val="24"/>
        </w:rPr>
        <w:t xml:space="preserve">bjednateli smluvní pokutu ve výši </w:t>
      </w:r>
      <w:r>
        <w:rPr>
          <w:rFonts w:asciiTheme="minorHAnsi" w:hAnsiTheme="minorHAnsi"/>
          <w:sz w:val="24"/>
          <w:szCs w:val="24"/>
        </w:rPr>
        <w:t>5</w:t>
      </w:r>
      <w:r w:rsidRPr="00A22B29">
        <w:rPr>
          <w:rFonts w:asciiTheme="minorHAnsi" w:hAnsiTheme="minorHAnsi"/>
          <w:sz w:val="24"/>
          <w:szCs w:val="24"/>
        </w:rPr>
        <w:t xml:space="preserve">.000 Kč za každý i započatý den, v němž </w:t>
      </w:r>
      <w:r>
        <w:rPr>
          <w:rFonts w:asciiTheme="minorHAnsi" w:hAnsiTheme="minorHAnsi"/>
          <w:sz w:val="24"/>
          <w:szCs w:val="24"/>
        </w:rPr>
        <w:t>Z</w:t>
      </w:r>
      <w:r w:rsidRPr="00A22B29">
        <w:rPr>
          <w:rFonts w:asciiTheme="minorHAnsi" w:hAnsiTheme="minorHAnsi"/>
          <w:sz w:val="24"/>
          <w:szCs w:val="24"/>
        </w:rPr>
        <w:t>hotovitel neměl sjednáno příslušné pojištění</w:t>
      </w:r>
      <w:r>
        <w:rPr>
          <w:rFonts w:asciiTheme="minorHAnsi" w:hAnsiTheme="minorHAnsi"/>
          <w:sz w:val="24"/>
          <w:szCs w:val="24"/>
        </w:rPr>
        <w:t xml:space="preserve">. </w:t>
      </w:r>
    </w:p>
    <w:p w14:paraId="2B0A20A9" w14:textId="4DA23CAB" w:rsidR="0071050D" w:rsidRDefault="0071050D" w:rsidP="0071050D">
      <w:pPr>
        <w:pStyle w:val="Odstavecseseznamem"/>
        <w:numPr>
          <w:ilvl w:val="1"/>
          <w:numId w:val="18"/>
        </w:numPr>
        <w:spacing w:after="240" w:line="276" w:lineRule="auto"/>
        <w:ind w:left="709" w:hanging="709"/>
        <w:contextualSpacing/>
        <w:jc w:val="both"/>
        <w:rPr>
          <w:rFonts w:asciiTheme="minorHAnsi" w:hAnsiTheme="minorHAnsi"/>
          <w:sz w:val="24"/>
          <w:szCs w:val="24"/>
        </w:rPr>
      </w:pPr>
      <w:r w:rsidRPr="002B76DE">
        <w:rPr>
          <w:rFonts w:asciiTheme="minorHAnsi" w:hAnsiTheme="minorHAnsi"/>
          <w:sz w:val="24"/>
          <w:szCs w:val="24"/>
        </w:rPr>
        <w:t>Zhotovitel se zavazuje v případě porušení kterékoliv své povinnosti uvedené v</w:t>
      </w:r>
      <w:r w:rsidR="00AF2CF1">
        <w:rPr>
          <w:rFonts w:asciiTheme="minorHAnsi" w:hAnsiTheme="minorHAnsi"/>
          <w:sz w:val="24"/>
          <w:szCs w:val="24"/>
        </w:rPr>
        <w:t> třetí a</w:t>
      </w:r>
      <w:r w:rsidRPr="002B76DE">
        <w:rPr>
          <w:rFonts w:asciiTheme="minorHAnsi" w:hAnsiTheme="minorHAnsi"/>
          <w:sz w:val="24"/>
          <w:szCs w:val="24"/>
        </w:rPr>
        <w:t xml:space="preserve"> </w:t>
      </w:r>
      <w:proofErr w:type="gramStart"/>
      <w:r w:rsidRPr="002B76DE">
        <w:rPr>
          <w:rFonts w:asciiTheme="minorHAnsi" w:hAnsiTheme="minorHAnsi"/>
          <w:sz w:val="24"/>
          <w:szCs w:val="24"/>
        </w:rPr>
        <w:t>čtvrté  větě</w:t>
      </w:r>
      <w:proofErr w:type="gramEnd"/>
      <w:r w:rsidRPr="002B76DE">
        <w:rPr>
          <w:rFonts w:asciiTheme="minorHAnsi" w:hAnsiTheme="minorHAnsi"/>
          <w:sz w:val="24"/>
          <w:szCs w:val="24"/>
        </w:rPr>
        <w:t xml:space="preserve"> odst. 8.</w:t>
      </w:r>
      <w:r w:rsidR="00575849">
        <w:rPr>
          <w:rFonts w:asciiTheme="minorHAnsi" w:hAnsiTheme="minorHAnsi"/>
          <w:sz w:val="24"/>
          <w:szCs w:val="24"/>
        </w:rPr>
        <w:t>7</w:t>
      </w:r>
      <w:r w:rsidRPr="002B76DE">
        <w:rPr>
          <w:rFonts w:asciiTheme="minorHAnsi" w:hAnsiTheme="minorHAnsi"/>
          <w:sz w:val="24"/>
          <w:szCs w:val="24"/>
        </w:rPr>
        <w:t xml:space="preserve"> čl. 8 Smlouvy zaplatit Objednateli smluvní pokutu ve výši 10.000 Kč za každý případ porušení této povinnosti, a to za každou porušenou povinnost. </w:t>
      </w:r>
    </w:p>
    <w:p w14:paraId="070BA53C" w14:textId="77777777" w:rsidR="00943FC8" w:rsidRDefault="00943FC8" w:rsidP="00943FC8">
      <w:pPr>
        <w:pStyle w:val="Odstavecseseznamem"/>
        <w:spacing w:after="240" w:line="276" w:lineRule="auto"/>
        <w:ind w:left="709"/>
        <w:contextualSpacing/>
        <w:jc w:val="both"/>
        <w:rPr>
          <w:rFonts w:asciiTheme="minorHAnsi" w:hAnsiTheme="minorHAnsi"/>
          <w:sz w:val="24"/>
          <w:szCs w:val="24"/>
        </w:rPr>
      </w:pPr>
    </w:p>
    <w:p w14:paraId="4B5FBDA6" w14:textId="6E2B766C" w:rsidR="00243374" w:rsidRPr="00181703" w:rsidRDefault="00243374" w:rsidP="00AF2CF1">
      <w:pPr>
        <w:pStyle w:val="Odstavecseseznamem"/>
        <w:numPr>
          <w:ilvl w:val="1"/>
          <w:numId w:val="18"/>
        </w:numPr>
        <w:spacing w:line="276" w:lineRule="auto"/>
        <w:ind w:left="709" w:hanging="709"/>
        <w:jc w:val="both"/>
        <w:rPr>
          <w:rFonts w:asciiTheme="minorHAnsi" w:hAnsiTheme="minorHAnsi"/>
          <w:sz w:val="24"/>
          <w:szCs w:val="24"/>
        </w:rPr>
      </w:pPr>
      <w:r w:rsidRPr="00181703">
        <w:rPr>
          <w:rFonts w:asciiTheme="minorHAnsi" w:hAnsiTheme="minorHAnsi"/>
          <w:sz w:val="24"/>
          <w:szCs w:val="24"/>
        </w:rPr>
        <w:t>Zhotovitel se zavazuje v případě porušení ustanovení odst. 8.</w:t>
      </w:r>
      <w:r w:rsidR="00181703" w:rsidRPr="00181703">
        <w:rPr>
          <w:rFonts w:asciiTheme="minorHAnsi" w:hAnsiTheme="minorHAnsi"/>
          <w:sz w:val="24"/>
          <w:szCs w:val="24"/>
        </w:rPr>
        <w:t>5</w:t>
      </w:r>
      <w:r w:rsidRPr="00181703">
        <w:rPr>
          <w:rFonts w:asciiTheme="minorHAnsi" w:hAnsiTheme="minorHAnsi"/>
          <w:sz w:val="24"/>
          <w:szCs w:val="24"/>
        </w:rPr>
        <w:t xml:space="preserve"> </w:t>
      </w:r>
      <w:r w:rsidR="002F57BC">
        <w:rPr>
          <w:rFonts w:asciiTheme="minorHAnsi" w:hAnsiTheme="minorHAnsi"/>
          <w:sz w:val="24"/>
          <w:szCs w:val="24"/>
        </w:rPr>
        <w:t>nebo</w:t>
      </w:r>
      <w:r w:rsidR="002F57BC" w:rsidRPr="00181703">
        <w:rPr>
          <w:rFonts w:asciiTheme="minorHAnsi" w:hAnsiTheme="minorHAnsi"/>
          <w:sz w:val="24"/>
          <w:szCs w:val="24"/>
        </w:rPr>
        <w:t xml:space="preserve"> </w:t>
      </w:r>
      <w:r w:rsidRPr="00181703">
        <w:rPr>
          <w:rFonts w:asciiTheme="minorHAnsi" w:hAnsiTheme="minorHAnsi"/>
          <w:sz w:val="24"/>
          <w:szCs w:val="24"/>
        </w:rPr>
        <w:t>8.</w:t>
      </w:r>
      <w:r w:rsidR="00181703" w:rsidRPr="00181703">
        <w:rPr>
          <w:rFonts w:asciiTheme="minorHAnsi" w:hAnsiTheme="minorHAnsi"/>
          <w:sz w:val="24"/>
          <w:szCs w:val="24"/>
        </w:rPr>
        <w:t>6</w:t>
      </w:r>
      <w:r w:rsidRPr="00181703">
        <w:rPr>
          <w:rFonts w:asciiTheme="minorHAnsi" w:hAnsiTheme="minorHAnsi"/>
          <w:sz w:val="24"/>
          <w:szCs w:val="24"/>
        </w:rPr>
        <w:t xml:space="preserve"> čl. 8 Smlouvy zaplatit Objednateli smluvní pokutu ve výši 10.000 Kč za každý případ porušení této povinnosti.</w:t>
      </w:r>
    </w:p>
    <w:p w14:paraId="05C20D32" w14:textId="77777777" w:rsidR="00243374" w:rsidRPr="00243374" w:rsidRDefault="00243374" w:rsidP="00243374">
      <w:pPr>
        <w:pStyle w:val="Odstavecseseznamem"/>
        <w:rPr>
          <w:rFonts w:asciiTheme="minorHAnsi" w:hAnsiTheme="minorHAnsi"/>
          <w:sz w:val="24"/>
          <w:szCs w:val="24"/>
        </w:rPr>
      </w:pPr>
    </w:p>
    <w:p w14:paraId="7F16CF37" w14:textId="763759A4" w:rsidR="00943FC8" w:rsidRDefault="00943FC8" w:rsidP="0006316A">
      <w:pPr>
        <w:pStyle w:val="Odstavecseseznamem"/>
        <w:numPr>
          <w:ilvl w:val="1"/>
          <w:numId w:val="18"/>
        </w:numPr>
        <w:spacing w:after="240" w:line="276" w:lineRule="auto"/>
        <w:ind w:left="709" w:hanging="709"/>
        <w:contextualSpacing/>
        <w:jc w:val="both"/>
        <w:rPr>
          <w:rFonts w:asciiTheme="minorHAnsi" w:hAnsiTheme="minorHAnsi"/>
          <w:sz w:val="24"/>
          <w:szCs w:val="24"/>
        </w:rPr>
      </w:pPr>
      <w:r w:rsidRPr="00A22B29">
        <w:rPr>
          <w:rFonts w:asciiTheme="minorHAnsi" w:hAnsiTheme="minorHAnsi"/>
          <w:sz w:val="24"/>
          <w:szCs w:val="24"/>
        </w:rPr>
        <w:t xml:space="preserve">Smluvní pokuty a úrok z prodlení dle předchozích odstavců jsou splatné na základě faktury doručené druhé </w:t>
      </w:r>
      <w:r>
        <w:rPr>
          <w:rFonts w:asciiTheme="minorHAnsi" w:hAnsiTheme="minorHAnsi"/>
          <w:sz w:val="24"/>
          <w:szCs w:val="24"/>
        </w:rPr>
        <w:t>S</w:t>
      </w:r>
      <w:r w:rsidRPr="00A22B29">
        <w:rPr>
          <w:rFonts w:asciiTheme="minorHAnsi" w:hAnsiTheme="minorHAnsi"/>
          <w:sz w:val="24"/>
          <w:szCs w:val="24"/>
        </w:rPr>
        <w:t xml:space="preserve">mluvní straně. Splatnost faktury bude činit </w:t>
      </w:r>
      <w:r>
        <w:rPr>
          <w:rFonts w:asciiTheme="minorHAnsi" w:hAnsiTheme="minorHAnsi"/>
          <w:sz w:val="24"/>
          <w:szCs w:val="24"/>
        </w:rPr>
        <w:t>14</w:t>
      </w:r>
      <w:r w:rsidRPr="00A22B29">
        <w:rPr>
          <w:rFonts w:asciiTheme="minorHAnsi" w:hAnsiTheme="minorHAnsi"/>
          <w:sz w:val="24"/>
          <w:szCs w:val="24"/>
        </w:rPr>
        <w:t xml:space="preserve"> </w:t>
      </w:r>
      <w:r w:rsidR="00215278">
        <w:rPr>
          <w:rFonts w:asciiTheme="minorHAnsi" w:hAnsiTheme="minorHAnsi"/>
          <w:sz w:val="24"/>
          <w:szCs w:val="24"/>
        </w:rPr>
        <w:t xml:space="preserve">(čtrnáct) kalendářních </w:t>
      </w:r>
      <w:r w:rsidRPr="00A22B29">
        <w:rPr>
          <w:rFonts w:asciiTheme="minorHAnsi" w:hAnsiTheme="minorHAnsi"/>
          <w:sz w:val="24"/>
          <w:szCs w:val="24"/>
        </w:rPr>
        <w:t xml:space="preserve">dnů ode dne jejího doručení ze sankce povinné </w:t>
      </w:r>
      <w:r>
        <w:rPr>
          <w:rFonts w:asciiTheme="minorHAnsi" w:hAnsiTheme="minorHAnsi"/>
          <w:sz w:val="24"/>
          <w:szCs w:val="24"/>
        </w:rPr>
        <w:t>S</w:t>
      </w:r>
      <w:r w:rsidRPr="00A22B29">
        <w:rPr>
          <w:rFonts w:asciiTheme="minorHAnsi" w:hAnsiTheme="minorHAnsi"/>
          <w:sz w:val="24"/>
          <w:szCs w:val="24"/>
        </w:rPr>
        <w:t>mluvní straně. Fakturu s nesprávnou do</w:t>
      </w:r>
      <w:r>
        <w:rPr>
          <w:rFonts w:asciiTheme="minorHAnsi" w:hAnsiTheme="minorHAnsi"/>
          <w:sz w:val="24"/>
          <w:szCs w:val="24"/>
        </w:rPr>
        <w:t>bou splatnosti je druhá S</w:t>
      </w:r>
      <w:r w:rsidRPr="00A22B29">
        <w:rPr>
          <w:rFonts w:asciiTheme="minorHAnsi" w:hAnsiTheme="minorHAnsi"/>
          <w:sz w:val="24"/>
          <w:szCs w:val="24"/>
        </w:rPr>
        <w:t>mluvní strana oprávněna vrátit.</w:t>
      </w:r>
    </w:p>
    <w:p w14:paraId="29185B15" w14:textId="77777777" w:rsidR="00943FC8" w:rsidRPr="00A22B29" w:rsidRDefault="00943FC8" w:rsidP="007B6F1B">
      <w:pPr>
        <w:pStyle w:val="Odstavecseseznamem"/>
        <w:spacing w:line="276" w:lineRule="auto"/>
        <w:rPr>
          <w:rFonts w:asciiTheme="minorHAnsi" w:hAnsiTheme="minorHAnsi"/>
          <w:sz w:val="24"/>
          <w:szCs w:val="24"/>
        </w:rPr>
      </w:pPr>
    </w:p>
    <w:p w14:paraId="266AEFE6" w14:textId="30106020" w:rsidR="00943FC8" w:rsidRDefault="00943FC8" w:rsidP="0006316A">
      <w:pPr>
        <w:pStyle w:val="Odstavecseseznamem"/>
        <w:numPr>
          <w:ilvl w:val="1"/>
          <w:numId w:val="18"/>
        </w:numPr>
        <w:spacing w:after="240" w:line="276" w:lineRule="auto"/>
        <w:ind w:left="709" w:hanging="709"/>
        <w:contextualSpacing/>
        <w:jc w:val="both"/>
        <w:rPr>
          <w:rFonts w:asciiTheme="minorHAnsi" w:hAnsiTheme="minorHAnsi"/>
          <w:sz w:val="24"/>
          <w:szCs w:val="24"/>
        </w:rPr>
      </w:pPr>
      <w:r w:rsidRPr="00A22B29">
        <w:rPr>
          <w:rFonts w:asciiTheme="minorHAnsi" w:hAnsiTheme="minorHAnsi"/>
          <w:sz w:val="24"/>
          <w:szCs w:val="24"/>
        </w:rPr>
        <w:t xml:space="preserve">Zaplacením kterékoliv smluvní pokuty či úroku z prodlení dle předchozích odstavců není dotčeno právo ze sankce oprávněné </w:t>
      </w:r>
      <w:r>
        <w:rPr>
          <w:rFonts w:asciiTheme="minorHAnsi" w:hAnsiTheme="minorHAnsi"/>
          <w:sz w:val="24"/>
          <w:szCs w:val="24"/>
        </w:rPr>
        <w:t>S</w:t>
      </w:r>
      <w:r w:rsidRPr="00A22B29">
        <w:rPr>
          <w:rFonts w:asciiTheme="minorHAnsi" w:hAnsiTheme="minorHAnsi"/>
          <w:sz w:val="24"/>
          <w:szCs w:val="24"/>
        </w:rPr>
        <w:t>mluvní strany na náhradu vzniklé škody v</w:t>
      </w:r>
      <w:r>
        <w:rPr>
          <w:rFonts w:asciiTheme="minorHAnsi" w:hAnsiTheme="minorHAnsi"/>
          <w:sz w:val="24"/>
          <w:szCs w:val="24"/>
        </w:rPr>
        <w:t> </w:t>
      </w:r>
      <w:r w:rsidRPr="00A22B29">
        <w:rPr>
          <w:rFonts w:asciiTheme="minorHAnsi" w:hAnsiTheme="minorHAnsi"/>
          <w:sz w:val="24"/>
          <w:szCs w:val="24"/>
        </w:rPr>
        <w:t>plné výši (tzn. i ve výši přesahující smluvní pokutu či úrok z prodlení). Ustanovení §</w:t>
      </w:r>
      <w:r>
        <w:rPr>
          <w:rFonts w:asciiTheme="minorHAnsi" w:hAnsiTheme="minorHAnsi"/>
          <w:sz w:val="24"/>
          <w:szCs w:val="24"/>
        </w:rPr>
        <w:t> </w:t>
      </w:r>
      <w:r w:rsidRPr="00A22B29">
        <w:rPr>
          <w:rFonts w:asciiTheme="minorHAnsi" w:hAnsiTheme="minorHAnsi"/>
          <w:sz w:val="24"/>
          <w:szCs w:val="24"/>
        </w:rPr>
        <w:t xml:space="preserve">2050 občanského zákoníku se nepoužije. </w:t>
      </w:r>
    </w:p>
    <w:p w14:paraId="7F448190" w14:textId="77777777" w:rsidR="00B10833" w:rsidRPr="00420D49" w:rsidRDefault="00B10833" w:rsidP="00B10833">
      <w:pPr>
        <w:pStyle w:val="Odstavecseseznamem"/>
        <w:spacing w:after="240" w:line="276" w:lineRule="auto"/>
        <w:ind w:left="709"/>
        <w:contextualSpacing/>
        <w:jc w:val="both"/>
        <w:rPr>
          <w:rFonts w:asciiTheme="minorHAnsi" w:hAnsiTheme="minorHAnsi"/>
          <w:sz w:val="24"/>
          <w:szCs w:val="24"/>
        </w:rPr>
      </w:pPr>
    </w:p>
    <w:p w14:paraId="1AC263DB" w14:textId="1232F552" w:rsidR="006C10FF" w:rsidRDefault="00943FC8" w:rsidP="00474B56">
      <w:pPr>
        <w:pStyle w:val="Odstavecseseznamem"/>
        <w:numPr>
          <w:ilvl w:val="1"/>
          <w:numId w:val="18"/>
        </w:numPr>
        <w:spacing w:after="240" w:line="276" w:lineRule="auto"/>
        <w:jc w:val="both"/>
        <w:outlineLvl w:val="0"/>
        <w:rPr>
          <w:rFonts w:asciiTheme="minorHAnsi" w:hAnsiTheme="minorHAnsi"/>
          <w:sz w:val="24"/>
          <w:szCs w:val="24"/>
        </w:rPr>
      </w:pPr>
      <w:r w:rsidRPr="009B39C2">
        <w:rPr>
          <w:rFonts w:asciiTheme="minorHAnsi" w:hAnsiTheme="minorHAnsi"/>
          <w:sz w:val="24"/>
          <w:szCs w:val="24"/>
        </w:rPr>
        <w:t xml:space="preserve">Jakoukoliv svou pohledávku na zaplacení smluvní pokuty, a to i pohledávku nesplatnou, je </w:t>
      </w:r>
      <w:r w:rsidR="00B946E7">
        <w:rPr>
          <w:rFonts w:asciiTheme="minorHAnsi" w:hAnsiTheme="minorHAnsi"/>
          <w:sz w:val="24"/>
          <w:szCs w:val="24"/>
        </w:rPr>
        <w:tab/>
      </w:r>
      <w:r w:rsidRPr="009B39C2">
        <w:rPr>
          <w:rFonts w:asciiTheme="minorHAnsi" w:hAnsiTheme="minorHAnsi"/>
          <w:sz w:val="24"/>
          <w:szCs w:val="24"/>
        </w:rPr>
        <w:t xml:space="preserve">Objednatel oprávněn započíst proti jakékoliv pohledávce Zhotovitele, a to i vůči </w:t>
      </w:r>
      <w:r w:rsidR="00B946E7">
        <w:rPr>
          <w:rFonts w:asciiTheme="minorHAnsi" w:hAnsiTheme="minorHAnsi"/>
          <w:sz w:val="24"/>
          <w:szCs w:val="24"/>
        </w:rPr>
        <w:tab/>
      </w:r>
      <w:r w:rsidRPr="009B39C2">
        <w:rPr>
          <w:rFonts w:asciiTheme="minorHAnsi" w:hAnsiTheme="minorHAnsi"/>
          <w:sz w:val="24"/>
          <w:szCs w:val="24"/>
        </w:rPr>
        <w:t xml:space="preserve">pohledávce nesplatné. </w:t>
      </w:r>
    </w:p>
    <w:p w14:paraId="6CE0BDB3" w14:textId="3DC176E1" w:rsidR="00943FC8" w:rsidRPr="00C50A1F" w:rsidRDefault="00943FC8" w:rsidP="00943FC8">
      <w:pPr>
        <w:pStyle w:val="Zkladntext"/>
        <w:widowControl w:val="0"/>
        <w:snapToGrid w:val="0"/>
        <w:spacing w:after="240" w:line="276" w:lineRule="auto"/>
        <w:rPr>
          <w:rFonts w:asciiTheme="minorHAnsi" w:hAnsiTheme="minorHAnsi" w:cstheme="minorHAnsi"/>
          <w:b/>
          <w:color w:val="2E74B5"/>
          <w:szCs w:val="24"/>
        </w:rPr>
      </w:pPr>
      <w:r>
        <w:rPr>
          <w:rFonts w:asciiTheme="minorHAnsi" w:hAnsiTheme="minorHAnsi" w:cstheme="minorHAnsi"/>
          <w:b/>
          <w:color w:val="2E74B5"/>
          <w:szCs w:val="24"/>
        </w:rPr>
        <w:lastRenderedPageBreak/>
        <w:t xml:space="preserve">13.   </w:t>
      </w:r>
      <w:r>
        <w:rPr>
          <w:rFonts w:asciiTheme="minorHAnsi" w:hAnsiTheme="minorHAnsi" w:cstheme="minorHAnsi"/>
          <w:b/>
          <w:color w:val="2E74B5"/>
          <w:szCs w:val="24"/>
        </w:rPr>
        <w:tab/>
      </w:r>
      <w:r w:rsidRPr="00C50A1F">
        <w:rPr>
          <w:rFonts w:asciiTheme="minorHAnsi" w:hAnsiTheme="minorHAnsi" w:cstheme="minorHAnsi"/>
          <w:b/>
          <w:color w:val="2E74B5"/>
          <w:szCs w:val="24"/>
        </w:rPr>
        <w:t>OSTATNÍ UJEDNÁNÍ</w:t>
      </w:r>
    </w:p>
    <w:p w14:paraId="384884A9" w14:textId="6AD6B84A" w:rsidR="004E7EDE" w:rsidRPr="00243374" w:rsidRDefault="00943FC8" w:rsidP="00943FC8">
      <w:pPr>
        <w:spacing w:after="240" w:line="276" w:lineRule="auto"/>
        <w:ind w:left="709" w:hanging="709"/>
        <w:jc w:val="both"/>
        <w:rPr>
          <w:rFonts w:ascii="Calibri" w:hAnsi="Calibri"/>
          <w:sz w:val="24"/>
          <w:szCs w:val="24"/>
        </w:rPr>
      </w:pPr>
      <w:r w:rsidRPr="00243374">
        <w:rPr>
          <w:rFonts w:ascii="Calibri" w:hAnsi="Calibri" w:cstheme="minorHAnsi"/>
          <w:sz w:val="24"/>
          <w:szCs w:val="24"/>
        </w:rPr>
        <w:t xml:space="preserve">13.1   </w:t>
      </w:r>
      <w:r w:rsidRPr="00243374">
        <w:rPr>
          <w:rFonts w:ascii="Calibri" w:hAnsi="Calibri" w:cstheme="minorHAnsi"/>
          <w:sz w:val="24"/>
          <w:szCs w:val="24"/>
        </w:rPr>
        <w:tab/>
      </w:r>
      <w:r w:rsidRPr="00243374">
        <w:rPr>
          <w:rFonts w:ascii="Calibri" w:hAnsi="Calibri"/>
          <w:sz w:val="24"/>
          <w:szCs w:val="24"/>
        </w:rPr>
        <w:t xml:space="preserve">Zhotovitel bere na vědomí, že dle § 2 písm. e) zákona č. 320/2001 Sb., o finanční kontrole, ve znění pozdějších předpisů, je osobou povinnou spolupůsobit při výkonu finanční kontroly prováděné v souvislosti s úhradou zboží nebo služeb z veřejných výdajů nebo z veřejné podpory. Zhotovitel se zavazuje, bude-li k tomu Objednatelem vyzván, poskytnout při kontrole potřebnou součinnost. </w:t>
      </w:r>
    </w:p>
    <w:p w14:paraId="4B390810" w14:textId="77777777" w:rsidR="00943FC8" w:rsidRPr="00243374" w:rsidRDefault="00943FC8" w:rsidP="00943FC8">
      <w:pPr>
        <w:spacing w:after="240" w:line="276" w:lineRule="auto"/>
        <w:ind w:left="709" w:hanging="709"/>
        <w:jc w:val="both"/>
        <w:rPr>
          <w:rFonts w:ascii="Calibri" w:hAnsi="Calibri"/>
          <w:sz w:val="24"/>
          <w:szCs w:val="24"/>
        </w:rPr>
      </w:pPr>
      <w:r w:rsidRPr="00243374">
        <w:rPr>
          <w:rFonts w:ascii="Calibri" w:hAnsi="Calibri"/>
          <w:sz w:val="24"/>
          <w:szCs w:val="24"/>
        </w:rPr>
        <w:t xml:space="preserve">13.2 </w:t>
      </w:r>
      <w:r w:rsidRPr="00243374">
        <w:rPr>
          <w:rFonts w:ascii="Calibri" w:hAnsi="Calibri"/>
          <w:sz w:val="24"/>
          <w:szCs w:val="24"/>
        </w:rPr>
        <w:tab/>
        <w:t xml:space="preserve">Zhotovitel je povinen poskytnout Objednateli na jeho žádost veškeré potřebné podklady pro zpracování závěrečné zprávy, kterou bude Objednatel v případě, že Dílo realizované Smlouvou bude podpořeno Dotací, jako příjemce Dotace povinen zpracovávat a předkládat poskytovateli Dotace.  </w:t>
      </w:r>
    </w:p>
    <w:p w14:paraId="65F72208" w14:textId="77777777" w:rsidR="00943FC8" w:rsidRPr="00243374" w:rsidRDefault="00943FC8" w:rsidP="00943FC8">
      <w:pPr>
        <w:spacing w:after="240" w:line="276" w:lineRule="auto"/>
        <w:ind w:left="709" w:hanging="709"/>
        <w:jc w:val="both"/>
        <w:rPr>
          <w:rFonts w:ascii="Calibri" w:hAnsi="Calibri"/>
          <w:sz w:val="24"/>
          <w:szCs w:val="24"/>
        </w:rPr>
      </w:pPr>
      <w:r w:rsidRPr="00243374">
        <w:rPr>
          <w:rFonts w:ascii="Calibri" w:hAnsi="Calibri"/>
          <w:sz w:val="24"/>
          <w:szCs w:val="24"/>
        </w:rPr>
        <w:t xml:space="preserve">13.3 </w:t>
      </w:r>
      <w:r w:rsidRPr="00243374">
        <w:rPr>
          <w:rFonts w:ascii="Calibri" w:hAnsi="Calibri"/>
          <w:sz w:val="24"/>
          <w:szCs w:val="24"/>
        </w:rPr>
        <w:tab/>
        <w:t xml:space="preserve">Za účelem plnění povinností dle předchozích odstavců tohoto článku Smlouvy je Zhotovitel povinen archivovat veškeré doklady vztahující se k plnění Smlouvy minimálně po dobu 10 let ode dne, kdy Objednatel </w:t>
      </w:r>
      <w:proofErr w:type="gramStart"/>
      <w:r w:rsidRPr="00243374">
        <w:rPr>
          <w:rFonts w:ascii="Calibri" w:hAnsi="Calibri"/>
          <w:sz w:val="24"/>
          <w:szCs w:val="24"/>
        </w:rPr>
        <w:t>obdrží</w:t>
      </w:r>
      <w:proofErr w:type="gramEnd"/>
      <w:r w:rsidRPr="00243374">
        <w:rPr>
          <w:rFonts w:ascii="Calibri" w:hAnsi="Calibri"/>
          <w:sz w:val="24"/>
          <w:szCs w:val="24"/>
        </w:rPr>
        <w:t xml:space="preserve"> od poskytovatele Dotace schválení závěrečného vyhodnocení akce.</w:t>
      </w:r>
    </w:p>
    <w:p w14:paraId="0836C884" w14:textId="77777777" w:rsidR="00243374" w:rsidRPr="00243374" w:rsidRDefault="00943FC8" w:rsidP="00943FC8">
      <w:pPr>
        <w:spacing w:after="240" w:line="276" w:lineRule="auto"/>
        <w:ind w:left="709" w:hanging="709"/>
        <w:jc w:val="both"/>
        <w:rPr>
          <w:rFonts w:asciiTheme="minorHAnsi" w:hAnsiTheme="minorHAnsi"/>
          <w:sz w:val="24"/>
          <w:szCs w:val="24"/>
        </w:rPr>
      </w:pPr>
      <w:r w:rsidRPr="00243374">
        <w:rPr>
          <w:rFonts w:ascii="Calibri" w:hAnsi="Calibri"/>
          <w:sz w:val="24"/>
          <w:szCs w:val="24"/>
        </w:rPr>
        <w:t xml:space="preserve">13.4 </w:t>
      </w:r>
      <w:r w:rsidRPr="00243374">
        <w:rPr>
          <w:rFonts w:ascii="Calibri" w:hAnsi="Calibri"/>
          <w:sz w:val="24"/>
          <w:szCs w:val="24"/>
        </w:rPr>
        <w:tab/>
        <w:t>Bude-li v důsledku porušení této Smlouvy Zhotovitelem Objednatel povinen k vrácení jemu přiznané Dotace či její části, je Zhotovitel povinen nahradit Objednateli škodu ve výši takto ušlé Dotace či její části.</w:t>
      </w:r>
      <w:r w:rsidR="00243374" w:rsidRPr="00243374">
        <w:rPr>
          <w:rFonts w:asciiTheme="minorHAnsi" w:hAnsiTheme="minorHAnsi"/>
          <w:sz w:val="24"/>
          <w:szCs w:val="24"/>
        </w:rPr>
        <w:t xml:space="preserve"> </w:t>
      </w:r>
    </w:p>
    <w:p w14:paraId="001C9F6C" w14:textId="7B0684F1" w:rsidR="00563EFE" w:rsidRDefault="00243374" w:rsidP="006C10FF">
      <w:pPr>
        <w:spacing w:after="240" w:line="276" w:lineRule="auto"/>
        <w:ind w:left="709" w:hanging="709"/>
        <w:jc w:val="both"/>
        <w:rPr>
          <w:rFonts w:asciiTheme="minorHAnsi" w:hAnsiTheme="minorHAnsi"/>
          <w:sz w:val="24"/>
          <w:szCs w:val="24"/>
        </w:rPr>
      </w:pPr>
      <w:r w:rsidRPr="00243374">
        <w:rPr>
          <w:rFonts w:asciiTheme="minorHAnsi" w:hAnsiTheme="minorHAnsi"/>
          <w:sz w:val="24"/>
          <w:szCs w:val="24"/>
        </w:rPr>
        <w:t>13.5</w:t>
      </w:r>
      <w:r w:rsidRPr="00243374">
        <w:rPr>
          <w:rFonts w:asciiTheme="minorHAnsi" w:hAnsiTheme="minorHAnsi"/>
          <w:sz w:val="24"/>
          <w:szCs w:val="24"/>
        </w:rPr>
        <w:tab/>
        <w:t xml:space="preserve">Zhotovitel prohlašuje, že ve smyslu ust. § 1765 odst. 2 občanského zákoníku přebírá nebezpečí změny okolnosti, a to ve vztahu ke všem podmínkám provedení Díla dle této </w:t>
      </w:r>
      <w:r w:rsidR="00613060">
        <w:rPr>
          <w:rFonts w:asciiTheme="minorHAnsi" w:hAnsiTheme="minorHAnsi"/>
          <w:sz w:val="24"/>
          <w:szCs w:val="24"/>
        </w:rPr>
        <w:t>S</w:t>
      </w:r>
      <w:r w:rsidRPr="00243374">
        <w:rPr>
          <w:rFonts w:asciiTheme="minorHAnsi" w:hAnsiTheme="minorHAnsi"/>
          <w:sz w:val="24"/>
          <w:szCs w:val="24"/>
        </w:rPr>
        <w:t>mlouvy. Zhotovitel</w:t>
      </w:r>
      <w:r w:rsidRPr="001A2E6C">
        <w:rPr>
          <w:rFonts w:asciiTheme="minorHAnsi" w:hAnsiTheme="minorHAnsi"/>
          <w:sz w:val="24"/>
          <w:szCs w:val="24"/>
        </w:rPr>
        <w:t xml:space="preserve"> přitom výslovně prohlašuje, že nebezpečí změny okolností takto přebírá i přesto, že si je vědom možného dalšího nejistého vývoje cen energií a</w:t>
      </w:r>
      <w:r>
        <w:rPr>
          <w:rFonts w:asciiTheme="minorHAnsi" w:hAnsiTheme="minorHAnsi"/>
          <w:sz w:val="24"/>
          <w:szCs w:val="24"/>
        </w:rPr>
        <w:t> </w:t>
      </w:r>
      <w:r w:rsidRPr="001A2E6C">
        <w:rPr>
          <w:rFonts w:asciiTheme="minorHAnsi" w:hAnsiTheme="minorHAnsi"/>
          <w:sz w:val="24"/>
          <w:szCs w:val="24"/>
        </w:rPr>
        <w:t>stavebních materiálů.</w:t>
      </w:r>
    </w:p>
    <w:p w14:paraId="47217593" w14:textId="77777777" w:rsidR="00943FC8" w:rsidRPr="00C50A1F" w:rsidRDefault="00943FC8" w:rsidP="0006316A">
      <w:pPr>
        <w:pStyle w:val="Zkladntext"/>
        <w:widowControl w:val="0"/>
        <w:numPr>
          <w:ilvl w:val="0"/>
          <w:numId w:val="16"/>
        </w:numPr>
        <w:snapToGrid w:val="0"/>
        <w:spacing w:after="240" w:line="276" w:lineRule="auto"/>
        <w:ind w:hanging="720"/>
        <w:rPr>
          <w:rFonts w:asciiTheme="minorHAnsi" w:hAnsiTheme="minorHAnsi" w:cstheme="minorHAnsi"/>
          <w:b/>
          <w:color w:val="2E74B5"/>
          <w:szCs w:val="24"/>
        </w:rPr>
      </w:pPr>
      <w:r w:rsidRPr="00C50A1F">
        <w:rPr>
          <w:rFonts w:asciiTheme="minorHAnsi" w:hAnsiTheme="minorHAnsi" w:cstheme="minorHAnsi"/>
          <w:b/>
          <w:color w:val="2E74B5"/>
          <w:szCs w:val="24"/>
        </w:rPr>
        <w:t>ZÁVĚREČNÁ USTANOVENÍ</w:t>
      </w:r>
    </w:p>
    <w:p w14:paraId="69A86337" w14:textId="77777777" w:rsidR="00943FC8" w:rsidRPr="00784739" w:rsidRDefault="00943FC8" w:rsidP="0006316A">
      <w:pPr>
        <w:pStyle w:val="Zkladntext"/>
        <w:widowControl w:val="0"/>
        <w:numPr>
          <w:ilvl w:val="1"/>
          <w:numId w:val="16"/>
        </w:numPr>
        <w:snapToGrid w:val="0"/>
        <w:spacing w:after="240" w:line="276" w:lineRule="auto"/>
        <w:ind w:left="709" w:hanging="709"/>
        <w:rPr>
          <w:rFonts w:asciiTheme="minorHAnsi" w:hAnsiTheme="minorHAnsi" w:cstheme="minorHAnsi"/>
          <w:szCs w:val="24"/>
        </w:rPr>
      </w:pPr>
      <w:r>
        <w:rPr>
          <w:rFonts w:asciiTheme="minorHAnsi" w:hAnsiTheme="minorHAnsi" w:cstheme="minorHAnsi"/>
          <w:szCs w:val="24"/>
        </w:rPr>
        <w:t xml:space="preserve">Otázky ve Smlouvě výslovně neupravené se řídí </w:t>
      </w:r>
      <w:r w:rsidRPr="00784739">
        <w:rPr>
          <w:rFonts w:asciiTheme="minorHAnsi" w:hAnsiTheme="minorHAnsi" w:cstheme="minorHAnsi"/>
          <w:szCs w:val="24"/>
        </w:rPr>
        <w:t>zákon</w:t>
      </w:r>
      <w:r>
        <w:rPr>
          <w:rFonts w:asciiTheme="minorHAnsi" w:hAnsiTheme="minorHAnsi" w:cstheme="minorHAnsi"/>
          <w:szCs w:val="24"/>
        </w:rPr>
        <w:t xml:space="preserve">em </w:t>
      </w:r>
      <w:r w:rsidRPr="00784739">
        <w:rPr>
          <w:rFonts w:asciiTheme="minorHAnsi" w:hAnsiTheme="minorHAnsi" w:cstheme="minorHAnsi"/>
          <w:szCs w:val="24"/>
        </w:rPr>
        <w:t>č. 89/2012 Sb.</w:t>
      </w:r>
      <w:r>
        <w:rPr>
          <w:rFonts w:asciiTheme="minorHAnsi" w:hAnsiTheme="minorHAnsi" w:cstheme="minorHAnsi"/>
          <w:szCs w:val="24"/>
        </w:rPr>
        <w:t xml:space="preserve">, občanský zákoník, </w:t>
      </w:r>
      <w:r w:rsidRPr="00784739">
        <w:rPr>
          <w:rFonts w:asciiTheme="minorHAnsi" w:hAnsiTheme="minorHAnsi" w:cstheme="minorHAnsi"/>
          <w:szCs w:val="24"/>
        </w:rPr>
        <w:t xml:space="preserve">v platném znění. </w:t>
      </w:r>
      <w:r w:rsidRPr="00784739">
        <w:rPr>
          <w:rFonts w:asciiTheme="minorHAnsi" w:hAnsiTheme="minorHAnsi"/>
          <w:szCs w:val="24"/>
        </w:rPr>
        <w:t xml:space="preserve">Smluvní strany sjednávají, že aplikace ust. § 2595, </w:t>
      </w:r>
      <w:r>
        <w:rPr>
          <w:rFonts w:asciiTheme="minorHAnsi" w:hAnsiTheme="minorHAnsi"/>
          <w:szCs w:val="24"/>
        </w:rPr>
        <w:t xml:space="preserve">§ </w:t>
      </w:r>
      <w:r w:rsidRPr="00784739">
        <w:rPr>
          <w:rFonts w:asciiTheme="minorHAnsi" w:hAnsiTheme="minorHAnsi"/>
          <w:szCs w:val="24"/>
        </w:rPr>
        <w:t xml:space="preserve">2605 odst. 2, </w:t>
      </w:r>
      <w:r>
        <w:rPr>
          <w:rFonts w:asciiTheme="minorHAnsi" w:hAnsiTheme="minorHAnsi"/>
          <w:szCs w:val="24"/>
        </w:rPr>
        <w:t xml:space="preserve">§ </w:t>
      </w:r>
      <w:r w:rsidRPr="00784739">
        <w:rPr>
          <w:rFonts w:asciiTheme="minorHAnsi" w:hAnsiTheme="minorHAnsi"/>
          <w:szCs w:val="24"/>
        </w:rPr>
        <w:t>2606 a § 2630 odst. 2 občanského zákoníku se vylučuje.</w:t>
      </w:r>
    </w:p>
    <w:p w14:paraId="7BF31483" w14:textId="77777777" w:rsidR="00943FC8" w:rsidRPr="00784739" w:rsidRDefault="00943FC8" w:rsidP="0006316A">
      <w:pPr>
        <w:pStyle w:val="Zkladntext"/>
        <w:widowControl w:val="0"/>
        <w:numPr>
          <w:ilvl w:val="1"/>
          <w:numId w:val="16"/>
        </w:numPr>
        <w:snapToGrid w:val="0"/>
        <w:spacing w:after="240" w:line="276" w:lineRule="auto"/>
        <w:ind w:left="709" w:hanging="709"/>
        <w:rPr>
          <w:rFonts w:asciiTheme="minorHAnsi" w:hAnsiTheme="minorHAnsi" w:cstheme="minorHAnsi"/>
          <w:szCs w:val="24"/>
        </w:rPr>
      </w:pPr>
      <w:r w:rsidRPr="00A22B29">
        <w:rPr>
          <w:rFonts w:asciiTheme="minorHAnsi" w:hAnsiTheme="minorHAnsi"/>
          <w:szCs w:val="24"/>
        </w:rPr>
        <w:t xml:space="preserve">Objednatel v souladu s ust. § 1740 odst. 3 občanského zákoníku výslovně vylučuje přijetí návrhu </w:t>
      </w:r>
      <w:r>
        <w:rPr>
          <w:rFonts w:asciiTheme="minorHAnsi" w:hAnsiTheme="minorHAnsi"/>
          <w:szCs w:val="24"/>
        </w:rPr>
        <w:t>Smlouvy Z</w:t>
      </w:r>
      <w:r w:rsidRPr="00A22B29">
        <w:rPr>
          <w:rFonts w:asciiTheme="minorHAnsi" w:hAnsiTheme="minorHAnsi"/>
          <w:szCs w:val="24"/>
        </w:rPr>
        <w:t>hotovitelem s dodatkem či s jakoukoliv, byť nepodstatnou, odchylkou.</w:t>
      </w:r>
    </w:p>
    <w:p w14:paraId="4E47EFCD" w14:textId="77777777" w:rsidR="00243374" w:rsidRDefault="00943FC8" w:rsidP="0006316A">
      <w:pPr>
        <w:pStyle w:val="Zkladntext"/>
        <w:widowControl w:val="0"/>
        <w:numPr>
          <w:ilvl w:val="1"/>
          <w:numId w:val="16"/>
        </w:numPr>
        <w:snapToGrid w:val="0"/>
        <w:spacing w:after="240" w:line="276" w:lineRule="auto"/>
        <w:ind w:left="709" w:hanging="709"/>
        <w:rPr>
          <w:rFonts w:asciiTheme="minorHAnsi" w:hAnsiTheme="minorHAnsi" w:cstheme="minorHAnsi"/>
          <w:szCs w:val="24"/>
        </w:rPr>
      </w:pPr>
      <w:r w:rsidRPr="00A22B29">
        <w:rPr>
          <w:rFonts w:asciiTheme="minorHAnsi" w:hAnsiTheme="minorHAnsi"/>
          <w:szCs w:val="24"/>
        </w:rPr>
        <w:t>Zhotovitel není oprávněn převést práva a povinnosti z</w:t>
      </w:r>
      <w:r>
        <w:rPr>
          <w:rFonts w:asciiTheme="minorHAnsi" w:hAnsiTheme="minorHAnsi"/>
          <w:szCs w:val="24"/>
        </w:rPr>
        <w:t xml:space="preserve">e Smlouvy </w:t>
      </w:r>
      <w:r w:rsidRPr="00A22B29">
        <w:rPr>
          <w:rFonts w:asciiTheme="minorHAnsi" w:hAnsiTheme="minorHAnsi"/>
          <w:szCs w:val="24"/>
        </w:rPr>
        <w:t xml:space="preserve">na třetí osobu bez předchozího souhlasu </w:t>
      </w:r>
      <w:r>
        <w:rPr>
          <w:rFonts w:asciiTheme="minorHAnsi" w:hAnsiTheme="minorHAnsi"/>
          <w:szCs w:val="24"/>
        </w:rPr>
        <w:t>O</w:t>
      </w:r>
      <w:r w:rsidRPr="00A22B29">
        <w:rPr>
          <w:rFonts w:asciiTheme="minorHAnsi" w:hAnsiTheme="minorHAnsi"/>
          <w:szCs w:val="24"/>
        </w:rPr>
        <w:t>bjednatele.</w:t>
      </w:r>
    </w:p>
    <w:p w14:paraId="0002EE69" w14:textId="77777777" w:rsidR="00BD3DBA" w:rsidRDefault="00943FC8" w:rsidP="000E07AD">
      <w:pPr>
        <w:pStyle w:val="Zkladntext"/>
        <w:widowControl w:val="0"/>
        <w:numPr>
          <w:ilvl w:val="1"/>
          <w:numId w:val="16"/>
        </w:numPr>
        <w:snapToGrid w:val="0"/>
        <w:spacing w:after="240" w:line="276" w:lineRule="auto"/>
        <w:ind w:left="709" w:hanging="709"/>
        <w:rPr>
          <w:rFonts w:asciiTheme="minorHAnsi" w:hAnsiTheme="minorHAnsi" w:cstheme="minorHAnsi"/>
          <w:szCs w:val="24"/>
        </w:rPr>
      </w:pPr>
      <w:r w:rsidRPr="00243374">
        <w:rPr>
          <w:rFonts w:asciiTheme="minorHAnsi" w:hAnsiTheme="minorHAnsi" w:cstheme="minorHAnsi"/>
          <w:szCs w:val="24"/>
        </w:rPr>
        <w:t>Smlouvu lze měnit písemnými dodatky podepsanými oprávněnými zástupci Smluvních stran.</w:t>
      </w:r>
      <w:r w:rsidR="00243374" w:rsidRPr="00243374">
        <w:rPr>
          <w:rFonts w:asciiTheme="minorHAnsi" w:hAnsiTheme="minorHAnsi" w:cstheme="minorHAnsi"/>
          <w:szCs w:val="24"/>
        </w:rPr>
        <w:t xml:space="preserve"> </w:t>
      </w:r>
    </w:p>
    <w:p w14:paraId="2BED2FFE" w14:textId="4BD9DD13" w:rsidR="00CA513D" w:rsidRPr="00BD3DBA" w:rsidRDefault="00CA513D" w:rsidP="000E07AD">
      <w:pPr>
        <w:pStyle w:val="Zkladntext"/>
        <w:widowControl w:val="0"/>
        <w:numPr>
          <w:ilvl w:val="1"/>
          <w:numId w:val="16"/>
        </w:numPr>
        <w:snapToGrid w:val="0"/>
        <w:spacing w:after="240" w:line="276" w:lineRule="auto"/>
        <w:ind w:left="709" w:hanging="709"/>
        <w:rPr>
          <w:rFonts w:asciiTheme="minorHAnsi" w:hAnsiTheme="minorHAnsi" w:cstheme="minorHAnsi"/>
          <w:szCs w:val="24"/>
        </w:rPr>
      </w:pPr>
      <w:r w:rsidRPr="00BD3DBA">
        <w:rPr>
          <w:rFonts w:asciiTheme="minorHAnsi" w:hAnsiTheme="minorHAnsi" w:cstheme="minorHAnsi"/>
          <w:szCs w:val="24"/>
        </w:rPr>
        <w:t xml:space="preserve">Smlouva nabývá platnosti dnem podpisu oprávněnými zástupci obou </w:t>
      </w:r>
      <w:r w:rsidR="00092E61" w:rsidRPr="00BD3DBA">
        <w:rPr>
          <w:rFonts w:asciiTheme="minorHAnsi" w:hAnsiTheme="minorHAnsi" w:cstheme="minorHAnsi"/>
          <w:szCs w:val="24"/>
        </w:rPr>
        <w:t>S</w:t>
      </w:r>
      <w:r w:rsidRPr="00BD3DBA">
        <w:rPr>
          <w:rFonts w:asciiTheme="minorHAnsi" w:hAnsiTheme="minorHAnsi" w:cstheme="minorHAnsi"/>
          <w:szCs w:val="24"/>
        </w:rPr>
        <w:t xml:space="preserve">mluvních stran a účinnosti dnem uveřejnění v registru smluv dle zákona č. 340/2015 Sb., o zvláštních </w:t>
      </w:r>
      <w:r w:rsidRPr="00BD3DBA">
        <w:rPr>
          <w:rFonts w:asciiTheme="minorHAnsi" w:hAnsiTheme="minorHAnsi" w:cstheme="minorHAnsi"/>
          <w:szCs w:val="24"/>
        </w:rPr>
        <w:lastRenderedPageBreak/>
        <w:t xml:space="preserve">podmínkách účinnosti některých smluv, uveřejňování těchto smluv a o registru smluv (zákon o registru smluv), v platném znění. Smluvní strany výslovně souhlasí s tím, aby </w:t>
      </w:r>
      <w:r w:rsidR="00092E61" w:rsidRPr="00BD3DBA">
        <w:rPr>
          <w:rFonts w:asciiTheme="minorHAnsi" w:hAnsiTheme="minorHAnsi" w:cstheme="minorHAnsi"/>
          <w:szCs w:val="24"/>
        </w:rPr>
        <w:t>S</w:t>
      </w:r>
      <w:r w:rsidRPr="00BD3DBA">
        <w:rPr>
          <w:rFonts w:asciiTheme="minorHAnsi" w:hAnsiTheme="minorHAnsi" w:cstheme="minorHAnsi"/>
          <w:szCs w:val="24"/>
        </w:rPr>
        <w:t xml:space="preserve">mlouva byla uveřejněna v souladu s citovaným zákonem v informačním systému registru smluv. Zveřejnění dle tohoto odstavce </w:t>
      </w:r>
      <w:r w:rsidR="00092E61" w:rsidRPr="00BD3DBA">
        <w:rPr>
          <w:rFonts w:asciiTheme="minorHAnsi" w:hAnsiTheme="minorHAnsi" w:cstheme="minorHAnsi"/>
          <w:szCs w:val="24"/>
        </w:rPr>
        <w:t>S</w:t>
      </w:r>
      <w:r w:rsidRPr="00BD3DBA">
        <w:rPr>
          <w:rFonts w:asciiTheme="minorHAnsi" w:hAnsiTheme="minorHAnsi" w:cstheme="minorHAnsi"/>
          <w:szCs w:val="24"/>
        </w:rPr>
        <w:t xml:space="preserve">mlouvy zajistí </w:t>
      </w:r>
      <w:r w:rsidR="00937E41" w:rsidRPr="00BD3DBA">
        <w:rPr>
          <w:rFonts w:asciiTheme="minorHAnsi" w:hAnsiTheme="minorHAnsi" w:cstheme="minorHAnsi"/>
          <w:szCs w:val="24"/>
        </w:rPr>
        <w:t>O</w:t>
      </w:r>
      <w:r w:rsidRPr="00BD3DBA">
        <w:rPr>
          <w:rFonts w:asciiTheme="minorHAnsi" w:hAnsiTheme="minorHAnsi" w:cstheme="minorHAnsi"/>
          <w:szCs w:val="24"/>
        </w:rPr>
        <w:t xml:space="preserve">bjednatel. Smluvní strany prohlašují, že skutečnosti uvedené ve </w:t>
      </w:r>
      <w:r w:rsidR="00092E61" w:rsidRPr="00BD3DBA">
        <w:rPr>
          <w:rFonts w:asciiTheme="minorHAnsi" w:hAnsiTheme="minorHAnsi" w:cstheme="minorHAnsi"/>
          <w:szCs w:val="24"/>
        </w:rPr>
        <w:t>S</w:t>
      </w:r>
      <w:r w:rsidRPr="00BD3DBA">
        <w:rPr>
          <w:rFonts w:asciiTheme="minorHAnsi" w:hAnsiTheme="minorHAnsi" w:cstheme="minorHAnsi"/>
          <w:szCs w:val="24"/>
        </w:rPr>
        <w:t>mlouvě nepovažují za obchodní tajemství a udělují svolení k jejich užití a zveřejnění bez stanovení jakýchkoli dalších podmínek.</w:t>
      </w:r>
    </w:p>
    <w:p w14:paraId="71890652" w14:textId="212FE9E1" w:rsidR="00CA513D" w:rsidRPr="00BD3DBA" w:rsidRDefault="00CA513D" w:rsidP="0006316A">
      <w:pPr>
        <w:pStyle w:val="Zkladntext"/>
        <w:widowControl w:val="0"/>
        <w:numPr>
          <w:ilvl w:val="1"/>
          <w:numId w:val="16"/>
        </w:numPr>
        <w:snapToGrid w:val="0"/>
        <w:spacing w:after="240" w:line="276" w:lineRule="auto"/>
        <w:ind w:left="709" w:hanging="709"/>
        <w:rPr>
          <w:rFonts w:asciiTheme="minorHAnsi" w:hAnsiTheme="minorHAnsi" w:cstheme="minorHAnsi"/>
          <w:szCs w:val="24"/>
        </w:rPr>
      </w:pPr>
      <w:r w:rsidRPr="00BD3DBA">
        <w:rPr>
          <w:rFonts w:asciiTheme="minorHAnsi" w:hAnsiTheme="minorHAnsi" w:cstheme="minorHAnsi"/>
          <w:szCs w:val="24"/>
        </w:rPr>
        <w:t xml:space="preserve">Smlouva je vyhotovena v elektronické podobě, přičemž každá Smluvní strana </w:t>
      </w:r>
      <w:proofErr w:type="gramStart"/>
      <w:r w:rsidRPr="00BD3DBA">
        <w:rPr>
          <w:rFonts w:asciiTheme="minorHAnsi" w:hAnsiTheme="minorHAnsi" w:cstheme="minorHAnsi"/>
          <w:szCs w:val="24"/>
        </w:rPr>
        <w:t>obdrží</w:t>
      </w:r>
      <w:proofErr w:type="gramEnd"/>
      <w:r w:rsidRPr="00BD3DBA">
        <w:rPr>
          <w:rFonts w:asciiTheme="minorHAnsi" w:hAnsiTheme="minorHAnsi" w:cstheme="minorHAnsi"/>
          <w:szCs w:val="24"/>
        </w:rPr>
        <w:t xml:space="preserve"> její elektronický originál. Jakákoliv změna Smlouvy musí mít elektronickou formu a musí být podepsána osobami oprávněnými jednat a podepisovat za Objednatele a Zhotovitele nebo osobami jimi zmocněnými. Změny Smlouvy se sjednávají zásadně jako dodatek ke Smlouvě s číselným označením podle pořadového čísla příslušné změny Smlouvy.</w:t>
      </w:r>
    </w:p>
    <w:p w14:paraId="2F4424DB" w14:textId="42AFE8F6" w:rsidR="00943FC8" w:rsidRDefault="00943FC8" w:rsidP="0006316A">
      <w:pPr>
        <w:pStyle w:val="Zkladntext"/>
        <w:widowControl w:val="0"/>
        <w:numPr>
          <w:ilvl w:val="1"/>
          <w:numId w:val="16"/>
        </w:numPr>
        <w:snapToGrid w:val="0"/>
        <w:spacing w:after="240" w:line="276" w:lineRule="auto"/>
        <w:ind w:left="709" w:hanging="709"/>
        <w:rPr>
          <w:rFonts w:asciiTheme="minorHAnsi" w:hAnsiTheme="minorHAnsi" w:cstheme="minorHAnsi"/>
          <w:szCs w:val="24"/>
        </w:rPr>
      </w:pPr>
      <w:r w:rsidRPr="00784739">
        <w:rPr>
          <w:rFonts w:asciiTheme="minorHAnsi" w:hAnsiTheme="minorHAnsi" w:cstheme="minorHAnsi"/>
          <w:szCs w:val="24"/>
        </w:rPr>
        <w:t xml:space="preserve">Nedílnou součástí </w:t>
      </w:r>
      <w:r>
        <w:rPr>
          <w:rFonts w:asciiTheme="minorHAnsi" w:hAnsiTheme="minorHAnsi" w:cstheme="minorHAnsi"/>
          <w:szCs w:val="24"/>
        </w:rPr>
        <w:t xml:space="preserve">Smlouvy </w:t>
      </w:r>
      <w:r w:rsidRPr="00784739">
        <w:rPr>
          <w:rFonts w:asciiTheme="minorHAnsi" w:hAnsiTheme="minorHAnsi" w:cstheme="minorHAnsi"/>
          <w:szCs w:val="24"/>
        </w:rPr>
        <w:t xml:space="preserve">jsou </w:t>
      </w:r>
      <w:r>
        <w:rPr>
          <w:rFonts w:asciiTheme="minorHAnsi" w:hAnsiTheme="minorHAnsi" w:cstheme="minorHAnsi"/>
          <w:szCs w:val="24"/>
        </w:rPr>
        <w:t xml:space="preserve">tyto její </w:t>
      </w:r>
      <w:r w:rsidRPr="00784739">
        <w:rPr>
          <w:rFonts w:asciiTheme="minorHAnsi" w:hAnsiTheme="minorHAnsi" w:cstheme="minorHAnsi"/>
          <w:szCs w:val="24"/>
        </w:rPr>
        <w:t xml:space="preserve">přílohy: </w:t>
      </w:r>
    </w:p>
    <w:p w14:paraId="6446AA1E" w14:textId="5A3557D2" w:rsidR="00943FC8" w:rsidRDefault="00943FC8" w:rsidP="00943FC8">
      <w:pPr>
        <w:pStyle w:val="Zkladntext"/>
        <w:widowControl w:val="0"/>
        <w:snapToGrid w:val="0"/>
        <w:spacing w:line="276" w:lineRule="auto"/>
        <w:ind w:left="709"/>
        <w:rPr>
          <w:rFonts w:asciiTheme="minorHAnsi" w:hAnsiTheme="minorHAnsi" w:cstheme="minorHAnsi"/>
          <w:szCs w:val="24"/>
        </w:rPr>
      </w:pPr>
      <w:r>
        <w:rPr>
          <w:rFonts w:asciiTheme="minorHAnsi" w:hAnsiTheme="minorHAnsi" w:cstheme="minorHAnsi"/>
          <w:szCs w:val="24"/>
        </w:rPr>
        <w:t xml:space="preserve">Příloha č. 1 </w:t>
      </w:r>
      <w:r w:rsidR="005B790F">
        <w:rPr>
          <w:rFonts w:asciiTheme="minorHAnsi" w:hAnsiTheme="minorHAnsi" w:cstheme="minorHAnsi"/>
          <w:szCs w:val="24"/>
        </w:rPr>
        <w:t>–</w:t>
      </w:r>
      <w:r>
        <w:rPr>
          <w:rFonts w:asciiTheme="minorHAnsi" w:hAnsiTheme="minorHAnsi" w:cstheme="minorHAnsi"/>
          <w:szCs w:val="24"/>
        </w:rPr>
        <w:t xml:space="preserve"> R</w:t>
      </w:r>
      <w:r w:rsidRPr="00784739">
        <w:rPr>
          <w:rFonts w:asciiTheme="minorHAnsi" w:hAnsiTheme="minorHAnsi" w:cstheme="minorHAnsi"/>
          <w:szCs w:val="24"/>
        </w:rPr>
        <w:t xml:space="preserve">ozpočet </w:t>
      </w:r>
    </w:p>
    <w:p w14:paraId="05F92275" w14:textId="02B19D4A" w:rsidR="00943FC8" w:rsidRDefault="00943FC8" w:rsidP="00943FC8">
      <w:pPr>
        <w:pStyle w:val="Zkladntext"/>
        <w:widowControl w:val="0"/>
        <w:snapToGrid w:val="0"/>
        <w:spacing w:line="276" w:lineRule="auto"/>
        <w:ind w:left="709"/>
        <w:rPr>
          <w:rFonts w:asciiTheme="minorHAnsi" w:hAnsiTheme="minorHAnsi" w:cstheme="minorHAnsi"/>
          <w:szCs w:val="24"/>
        </w:rPr>
      </w:pPr>
      <w:r>
        <w:rPr>
          <w:rFonts w:asciiTheme="minorHAnsi" w:hAnsiTheme="minorHAnsi" w:cstheme="minorHAnsi"/>
          <w:szCs w:val="24"/>
        </w:rPr>
        <w:t xml:space="preserve">Příloha č. 2 </w:t>
      </w:r>
      <w:r w:rsidR="005B790F">
        <w:rPr>
          <w:rFonts w:asciiTheme="minorHAnsi" w:hAnsiTheme="minorHAnsi" w:cstheme="minorHAnsi"/>
          <w:szCs w:val="24"/>
        </w:rPr>
        <w:t>–</w:t>
      </w:r>
      <w:r>
        <w:rPr>
          <w:rFonts w:asciiTheme="minorHAnsi" w:hAnsiTheme="minorHAnsi" w:cstheme="minorHAnsi"/>
          <w:szCs w:val="24"/>
        </w:rPr>
        <w:t xml:space="preserve"> </w:t>
      </w:r>
      <w:r w:rsidR="0032216B">
        <w:rPr>
          <w:rFonts w:asciiTheme="minorHAnsi" w:hAnsiTheme="minorHAnsi" w:cstheme="minorHAnsi"/>
          <w:szCs w:val="24"/>
        </w:rPr>
        <w:t>Harmonogram</w:t>
      </w:r>
    </w:p>
    <w:p w14:paraId="41ABA903" w14:textId="0C395EA1" w:rsidR="00943FC8" w:rsidRDefault="00943FC8" w:rsidP="00943FC8">
      <w:pPr>
        <w:pStyle w:val="Zkladntext"/>
        <w:widowControl w:val="0"/>
        <w:snapToGrid w:val="0"/>
        <w:spacing w:line="276" w:lineRule="auto"/>
        <w:ind w:left="709"/>
        <w:rPr>
          <w:rFonts w:asciiTheme="minorHAnsi" w:hAnsiTheme="minorHAnsi" w:cstheme="minorHAnsi"/>
          <w:szCs w:val="24"/>
        </w:rPr>
      </w:pPr>
      <w:r>
        <w:rPr>
          <w:rFonts w:asciiTheme="minorHAnsi" w:hAnsiTheme="minorHAnsi" w:cstheme="minorHAnsi"/>
          <w:szCs w:val="24"/>
        </w:rPr>
        <w:t xml:space="preserve">Příloha č. 3 </w:t>
      </w:r>
      <w:r w:rsidR="005B790F">
        <w:rPr>
          <w:rFonts w:asciiTheme="minorHAnsi" w:hAnsiTheme="minorHAnsi" w:cstheme="minorHAnsi"/>
          <w:szCs w:val="24"/>
        </w:rPr>
        <w:t>–</w:t>
      </w:r>
      <w:r>
        <w:rPr>
          <w:rFonts w:asciiTheme="minorHAnsi" w:hAnsiTheme="minorHAnsi" w:cstheme="minorHAnsi"/>
          <w:szCs w:val="24"/>
        </w:rPr>
        <w:t xml:space="preserve"> Technická dokumentace</w:t>
      </w:r>
    </w:p>
    <w:p w14:paraId="717FAF01" w14:textId="10041CE9" w:rsidR="00943FC8" w:rsidRDefault="00943FC8" w:rsidP="00943FC8">
      <w:pPr>
        <w:pStyle w:val="Zkladntext"/>
        <w:widowControl w:val="0"/>
        <w:snapToGrid w:val="0"/>
        <w:spacing w:line="276" w:lineRule="auto"/>
        <w:ind w:left="709"/>
        <w:rPr>
          <w:rFonts w:asciiTheme="minorHAnsi" w:hAnsiTheme="minorHAnsi" w:cstheme="minorHAnsi"/>
          <w:szCs w:val="24"/>
        </w:rPr>
      </w:pPr>
      <w:r>
        <w:rPr>
          <w:rFonts w:asciiTheme="minorHAnsi" w:hAnsiTheme="minorHAnsi" w:cstheme="minorHAnsi"/>
          <w:szCs w:val="24"/>
        </w:rPr>
        <w:t xml:space="preserve">Příloha č. 4 </w:t>
      </w:r>
      <w:r w:rsidR="005B790F">
        <w:rPr>
          <w:rFonts w:asciiTheme="minorHAnsi" w:hAnsiTheme="minorHAnsi" w:cstheme="minorHAnsi"/>
          <w:szCs w:val="24"/>
        </w:rPr>
        <w:t>–</w:t>
      </w:r>
      <w:r>
        <w:rPr>
          <w:rFonts w:asciiTheme="minorHAnsi" w:hAnsiTheme="minorHAnsi" w:cstheme="minorHAnsi"/>
          <w:szCs w:val="24"/>
        </w:rPr>
        <w:t xml:space="preserve"> Výpočty  </w:t>
      </w:r>
    </w:p>
    <w:p w14:paraId="4A69AE2D" w14:textId="56D1C283" w:rsidR="00943FC8" w:rsidRDefault="00943FC8" w:rsidP="00943FC8">
      <w:pPr>
        <w:pStyle w:val="Zkladntext"/>
        <w:widowControl w:val="0"/>
        <w:snapToGrid w:val="0"/>
        <w:spacing w:line="276" w:lineRule="auto"/>
        <w:ind w:left="709"/>
        <w:rPr>
          <w:rFonts w:asciiTheme="minorHAnsi" w:hAnsiTheme="minorHAnsi" w:cstheme="minorHAnsi"/>
          <w:szCs w:val="24"/>
        </w:rPr>
      </w:pPr>
      <w:r w:rsidRPr="00A02EF5">
        <w:rPr>
          <w:rFonts w:asciiTheme="minorHAnsi" w:hAnsiTheme="minorHAnsi" w:cstheme="minorHAnsi"/>
          <w:szCs w:val="24"/>
        </w:rPr>
        <w:t xml:space="preserve">Příloha č. 5 </w:t>
      </w:r>
      <w:r w:rsidR="005B790F">
        <w:rPr>
          <w:rFonts w:asciiTheme="minorHAnsi" w:hAnsiTheme="minorHAnsi" w:cstheme="minorHAnsi"/>
          <w:szCs w:val="24"/>
        </w:rPr>
        <w:t>–</w:t>
      </w:r>
      <w:r w:rsidRPr="00A02EF5">
        <w:rPr>
          <w:rFonts w:asciiTheme="minorHAnsi" w:hAnsiTheme="minorHAnsi" w:cstheme="minorHAnsi"/>
          <w:szCs w:val="24"/>
        </w:rPr>
        <w:t xml:space="preserve"> Specifikace svítidel</w:t>
      </w:r>
    </w:p>
    <w:p w14:paraId="1584D07E" w14:textId="0D8EA609" w:rsidR="004E4E7B" w:rsidRPr="00A02EF5" w:rsidRDefault="004E4E7B" w:rsidP="00943FC8">
      <w:pPr>
        <w:pStyle w:val="Zkladntext"/>
        <w:widowControl w:val="0"/>
        <w:snapToGrid w:val="0"/>
        <w:spacing w:line="276" w:lineRule="auto"/>
        <w:ind w:left="709"/>
        <w:rPr>
          <w:rFonts w:asciiTheme="minorHAnsi" w:hAnsiTheme="minorHAnsi" w:cstheme="minorHAnsi"/>
          <w:szCs w:val="24"/>
        </w:rPr>
      </w:pPr>
      <w:r>
        <w:rPr>
          <w:rFonts w:asciiTheme="minorHAnsi" w:hAnsiTheme="minorHAnsi" w:cstheme="minorHAnsi"/>
          <w:szCs w:val="24"/>
        </w:rPr>
        <w:t xml:space="preserve">Příloha č. 6 </w:t>
      </w:r>
      <w:r w:rsidR="005B790F">
        <w:rPr>
          <w:rFonts w:asciiTheme="minorHAnsi" w:hAnsiTheme="minorHAnsi" w:cstheme="minorHAnsi"/>
          <w:szCs w:val="24"/>
        </w:rPr>
        <w:t>–</w:t>
      </w:r>
      <w:r>
        <w:rPr>
          <w:rFonts w:asciiTheme="minorHAnsi" w:hAnsiTheme="minorHAnsi" w:cstheme="minorHAnsi"/>
          <w:szCs w:val="24"/>
        </w:rPr>
        <w:t xml:space="preserve"> Technické parametry svítidel</w:t>
      </w:r>
    </w:p>
    <w:p w14:paraId="4779DDCB" w14:textId="6D8E1B88" w:rsidR="006933B6" w:rsidRDefault="00943FC8" w:rsidP="009B39C2">
      <w:pPr>
        <w:pStyle w:val="Zkladntext"/>
        <w:widowControl w:val="0"/>
        <w:snapToGrid w:val="0"/>
        <w:spacing w:after="240" w:line="276" w:lineRule="auto"/>
        <w:ind w:left="709"/>
        <w:rPr>
          <w:rFonts w:asciiTheme="minorHAnsi" w:hAnsiTheme="minorHAnsi" w:cstheme="minorHAnsi"/>
          <w:szCs w:val="24"/>
        </w:rPr>
      </w:pPr>
      <w:r w:rsidRPr="00A02EF5">
        <w:rPr>
          <w:rFonts w:asciiTheme="minorHAnsi" w:hAnsiTheme="minorHAnsi" w:cstheme="minorHAnsi"/>
          <w:szCs w:val="24"/>
        </w:rPr>
        <w:t xml:space="preserve">Příloha č. </w:t>
      </w:r>
      <w:r w:rsidR="004E4E7B">
        <w:rPr>
          <w:rFonts w:asciiTheme="minorHAnsi" w:hAnsiTheme="minorHAnsi" w:cstheme="minorHAnsi"/>
          <w:szCs w:val="24"/>
        </w:rPr>
        <w:t>7</w:t>
      </w:r>
      <w:r w:rsidRPr="00A02EF5">
        <w:rPr>
          <w:rFonts w:asciiTheme="minorHAnsi" w:hAnsiTheme="minorHAnsi" w:cstheme="minorHAnsi"/>
          <w:szCs w:val="24"/>
        </w:rPr>
        <w:t xml:space="preserve"> </w:t>
      </w:r>
      <w:r w:rsidR="00F31D7B">
        <w:rPr>
          <w:rFonts w:asciiTheme="minorHAnsi" w:hAnsiTheme="minorHAnsi" w:cstheme="minorHAnsi"/>
          <w:szCs w:val="24"/>
        </w:rPr>
        <w:t>–</w:t>
      </w:r>
      <w:r w:rsidRPr="00A02EF5">
        <w:rPr>
          <w:rFonts w:asciiTheme="minorHAnsi" w:hAnsiTheme="minorHAnsi" w:cstheme="minorHAnsi"/>
          <w:szCs w:val="24"/>
        </w:rPr>
        <w:t xml:space="preserve"> </w:t>
      </w:r>
      <w:r w:rsidR="004E4E7B">
        <w:rPr>
          <w:rFonts w:asciiTheme="minorHAnsi" w:hAnsiTheme="minorHAnsi" w:cstheme="minorHAnsi"/>
          <w:szCs w:val="24"/>
        </w:rPr>
        <w:t>Poddodavatelé</w:t>
      </w:r>
    </w:p>
    <w:p w14:paraId="208D9431" w14:textId="77777777" w:rsidR="00F31D7B" w:rsidRDefault="00F31D7B" w:rsidP="009B39C2">
      <w:pPr>
        <w:pStyle w:val="Zkladntext"/>
        <w:widowControl w:val="0"/>
        <w:snapToGrid w:val="0"/>
        <w:spacing w:after="240" w:line="276" w:lineRule="auto"/>
        <w:ind w:left="709"/>
        <w:rPr>
          <w:rFonts w:asciiTheme="minorHAnsi" w:hAnsiTheme="minorHAnsi" w:cstheme="minorHAnsi"/>
          <w:szCs w:val="24"/>
        </w:rPr>
      </w:pPr>
    </w:p>
    <w:p w14:paraId="52C8ECCA" w14:textId="0C609A9D" w:rsidR="00595093" w:rsidRDefault="00595093" w:rsidP="00243374">
      <w:pPr>
        <w:spacing w:line="276" w:lineRule="auto"/>
        <w:jc w:val="both"/>
        <w:rPr>
          <w:rFonts w:asciiTheme="minorHAnsi" w:hAnsiTheme="minorHAnsi" w:cstheme="minorHAnsi"/>
          <w:sz w:val="24"/>
          <w:szCs w:val="24"/>
        </w:rPr>
      </w:pPr>
      <w:r>
        <w:rPr>
          <w:rFonts w:asciiTheme="minorHAnsi" w:hAnsiTheme="minorHAnsi" w:cstheme="minorHAnsi"/>
          <w:sz w:val="24"/>
          <w:szCs w:val="24"/>
        </w:rPr>
        <w:t>V </w:t>
      </w:r>
      <w:permStart w:id="1636909229" w:edGrp="everyone"/>
      <w:r>
        <w:rPr>
          <w:rFonts w:asciiTheme="minorHAnsi" w:hAnsiTheme="minorHAnsi" w:cstheme="minorHAnsi"/>
          <w:sz w:val="24"/>
          <w:szCs w:val="24"/>
        </w:rPr>
        <w:t>(</w:t>
      </w:r>
      <w:r>
        <w:rPr>
          <w:rFonts w:asciiTheme="minorHAnsi" w:hAnsiTheme="minorHAnsi" w:cstheme="minorHAnsi"/>
          <w:bCs/>
          <w:sz w:val="24"/>
          <w:szCs w:val="24"/>
        </w:rPr>
        <w:t>doplní účastník)</w:t>
      </w:r>
      <w:permEnd w:id="1636909229"/>
      <w:r>
        <w:rPr>
          <w:rFonts w:asciiTheme="minorHAnsi" w:hAnsiTheme="minorHAnsi" w:cstheme="minorHAnsi"/>
          <w:sz w:val="24"/>
          <w:szCs w:val="24"/>
        </w:rPr>
        <w:t xml:space="preserve"> dne: </w:t>
      </w:r>
      <w:permStart w:id="1192325" w:edGrp="everyone"/>
      <w:r>
        <w:rPr>
          <w:rFonts w:asciiTheme="minorHAnsi" w:hAnsiTheme="minorHAnsi" w:cstheme="minorHAnsi"/>
          <w:sz w:val="24"/>
          <w:szCs w:val="24"/>
        </w:rPr>
        <w:t>(</w:t>
      </w:r>
      <w:r>
        <w:rPr>
          <w:rFonts w:asciiTheme="minorHAnsi" w:hAnsiTheme="minorHAnsi" w:cstheme="minorHAnsi"/>
          <w:bCs/>
          <w:sz w:val="24"/>
          <w:szCs w:val="24"/>
        </w:rPr>
        <w:t>doplní účastník)</w:t>
      </w:r>
      <w:permEnd w:id="1192325"/>
      <w:r>
        <w:rPr>
          <w:rFonts w:asciiTheme="minorHAnsi" w:hAnsiTheme="minorHAnsi" w:cstheme="minorHAnsi"/>
          <w:sz w:val="24"/>
          <w:szCs w:val="24"/>
        </w:rPr>
        <w:t xml:space="preserve"> </w:t>
      </w:r>
    </w:p>
    <w:p w14:paraId="0D59B27D" w14:textId="77777777" w:rsidR="00BD21A1" w:rsidRDefault="00BD21A1" w:rsidP="00243374">
      <w:pPr>
        <w:spacing w:line="276" w:lineRule="auto"/>
        <w:jc w:val="both"/>
        <w:rPr>
          <w:rFonts w:asciiTheme="minorHAnsi" w:hAnsiTheme="minorHAnsi" w:cstheme="minorHAnsi"/>
          <w:sz w:val="24"/>
          <w:szCs w:val="24"/>
        </w:rPr>
      </w:pPr>
    </w:p>
    <w:p w14:paraId="1DA43C65" w14:textId="65D73D5B" w:rsidR="009E4810" w:rsidRPr="005E5E20" w:rsidRDefault="009E4810" w:rsidP="00243374">
      <w:pPr>
        <w:spacing w:line="276" w:lineRule="auto"/>
        <w:jc w:val="both"/>
        <w:rPr>
          <w:rFonts w:asciiTheme="minorHAnsi" w:hAnsiTheme="minorHAnsi" w:cstheme="minorHAnsi"/>
          <w:sz w:val="24"/>
          <w:szCs w:val="24"/>
        </w:rPr>
      </w:pPr>
      <w:r w:rsidRPr="005E5E20">
        <w:rPr>
          <w:rFonts w:asciiTheme="minorHAnsi" w:hAnsiTheme="minorHAnsi" w:cstheme="minorHAnsi"/>
          <w:sz w:val="24"/>
          <w:szCs w:val="24"/>
        </w:rPr>
        <w:t>Za Objednatele:</w:t>
      </w:r>
      <w:r w:rsidRPr="005E5E20">
        <w:rPr>
          <w:rFonts w:asciiTheme="minorHAnsi" w:hAnsiTheme="minorHAnsi" w:cstheme="minorHAnsi"/>
          <w:sz w:val="24"/>
          <w:szCs w:val="24"/>
        </w:rPr>
        <w:tab/>
      </w:r>
      <w:r w:rsidRPr="005E5E20">
        <w:rPr>
          <w:rFonts w:asciiTheme="minorHAnsi" w:hAnsiTheme="minorHAnsi" w:cstheme="minorHAnsi"/>
          <w:sz w:val="24"/>
          <w:szCs w:val="24"/>
        </w:rPr>
        <w:tab/>
      </w:r>
      <w:r w:rsidRPr="005E5E20">
        <w:rPr>
          <w:rFonts w:asciiTheme="minorHAnsi" w:hAnsiTheme="minorHAnsi" w:cstheme="minorHAnsi"/>
          <w:sz w:val="24"/>
          <w:szCs w:val="24"/>
        </w:rPr>
        <w:tab/>
      </w:r>
      <w:r w:rsidRPr="005E5E20">
        <w:rPr>
          <w:rFonts w:asciiTheme="minorHAnsi" w:hAnsiTheme="minorHAnsi" w:cstheme="minorHAnsi"/>
          <w:sz w:val="24"/>
          <w:szCs w:val="24"/>
        </w:rPr>
        <w:tab/>
      </w:r>
      <w:r w:rsidRPr="005E5E20">
        <w:rPr>
          <w:rFonts w:asciiTheme="minorHAnsi" w:hAnsiTheme="minorHAnsi" w:cstheme="minorHAnsi"/>
          <w:sz w:val="24"/>
          <w:szCs w:val="24"/>
        </w:rPr>
        <w:tab/>
        <w:t>Za Zhotovitele:</w:t>
      </w:r>
    </w:p>
    <w:p w14:paraId="4C455522" w14:textId="77777777" w:rsidR="00595093" w:rsidRDefault="00595093" w:rsidP="00243374">
      <w:pPr>
        <w:spacing w:line="276" w:lineRule="auto"/>
        <w:jc w:val="both"/>
        <w:rPr>
          <w:rFonts w:asciiTheme="minorHAnsi" w:hAnsiTheme="minorHAnsi" w:cstheme="minorHAnsi"/>
          <w:sz w:val="24"/>
          <w:szCs w:val="24"/>
        </w:rPr>
      </w:pPr>
    </w:p>
    <w:p w14:paraId="12D3B6EB" w14:textId="77777777" w:rsidR="00595093" w:rsidRDefault="00595093" w:rsidP="00243374">
      <w:pPr>
        <w:tabs>
          <w:tab w:val="left" w:pos="4962"/>
        </w:tabs>
        <w:spacing w:line="276" w:lineRule="auto"/>
        <w:jc w:val="both"/>
        <w:rPr>
          <w:rFonts w:asciiTheme="minorHAnsi" w:hAnsiTheme="minorHAnsi" w:cstheme="minorHAnsi"/>
          <w:sz w:val="24"/>
          <w:szCs w:val="24"/>
        </w:rPr>
      </w:pPr>
    </w:p>
    <w:p w14:paraId="7CB14D03" w14:textId="77777777" w:rsidR="002624BB" w:rsidRDefault="002624BB" w:rsidP="00243374">
      <w:pPr>
        <w:tabs>
          <w:tab w:val="left" w:pos="4962"/>
        </w:tabs>
        <w:spacing w:line="276" w:lineRule="auto"/>
        <w:jc w:val="both"/>
        <w:rPr>
          <w:rFonts w:asciiTheme="minorHAnsi" w:hAnsiTheme="minorHAnsi" w:cstheme="minorHAnsi"/>
          <w:sz w:val="24"/>
          <w:szCs w:val="24"/>
        </w:rPr>
      </w:pPr>
    </w:p>
    <w:p w14:paraId="2FFE3544" w14:textId="77777777" w:rsidR="002624BB" w:rsidRDefault="002624BB" w:rsidP="00243374">
      <w:pPr>
        <w:tabs>
          <w:tab w:val="left" w:pos="4962"/>
        </w:tabs>
        <w:spacing w:line="276" w:lineRule="auto"/>
        <w:jc w:val="both"/>
        <w:rPr>
          <w:rFonts w:asciiTheme="minorHAnsi" w:hAnsiTheme="minorHAnsi" w:cstheme="minorHAnsi"/>
          <w:sz w:val="24"/>
          <w:szCs w:val="24"/>
        </w:rPr>
      </w:pPr>
    </w:p>
    <w:p w14:paraId="1AFFE3EA" w14:textId="77777777" w:rsidR="00BD21A1" w:rsidRDefault="00BD21A1" w:rsidP="00243374">
      <w:pPr>
        <w:tabs>
          <w:tab w:val="left" w:pos="4962"/>
        </w:tabs>
        <w:spacing w:line="276" w:lineRule="auto"/>
        <w:jc w:val="both"/>
        <w:rPr>
          <w:rFonts w:asciiTheme="minorHAnsi" w:hAnsiTheme="minorHAnsi" w:cstheme="minorHAnsi"/>
          <w:sz w:val="24"/>
          <w:szCs w:val="24"/>
        </w:rPr>
      </w:pPr>
    </w:p>
    <w:p w14:paraId="5F1D01F4" w14:textId="49A8E117" w:rsidR="00595093" w:rsidRDefault="00595093" w:rsidP="00243374">
      <w:pPr>
        <w:tabs>
          <w:tab w:val="left" w:pos="4962"/>
        </w:tabs>
        <w:spacing w:line="276" w:lineRule="auto"/>
        <w:jc w:val="both"/>
        <w:rPr>
          <w:rFonts w:asciiTheme="minorHAnsi" w:hAnsiTheme="minorHAnsi" w:cstheme="minorHAnsi"/>
          <w:sz w:val="24"/>
          <w:szCs w:val="24"/>
        </w:rPr>
      </w:pPr>
      <w:r>
        <w:rPr>
          <w:rFonts w:asciiTheme="minorHAnsi" w:hAnsiTheme="minorHAnsi" w:cstheme="minorHAnsi"/>
          <w:sz w:val="24"/>
          <w:szCs w:val="24"/>
        </w:rPr>
        <w:t>………………………………….</w:t>
      </w:r>
      <w:r>
        <w:rPr>
          <w:rFonts w:asciiTheme="minorHAnsi" w:hAnsiTheme="minorHAnsi" w:cstheme="minorHAnsi"/>
          <w:sz w:val="24"/>
          <w:szCs w:val="24"/>
        </w:rPr>
        <w:tab/>
        <w:t>………………………………….</w:t>
      </w:r>
    </w:p>
    <w:p w14:paraId="7F206604" w14:textId="432EE399" w:rsidR="004A346E" w:rsidRDefault="004A346E" w:rsidP="00B10833">
      <w:pPr>
        <w:tabs>
          <w:tab w:val="left" w:pos="4962"/>
        </w:tabs>
        <w:spacing w:line="276" w:lineRule="auto"/>
        <w:jc w:val="both"/>
        <w:rPr>
          <w:rFonts w:asciiTheme="minorHAnsi" w:hAnsiTheme="minorHAnsi" w:cstheme="minorHAnsi"/>
          <w:sz w:val="24"/>
          <w:szCs w:val="24"/>
        </w:rPr>
      </w:pPr>
      <w:r w:rsidRPr="004A346E">
        <w:rPr>
          <w:rFonts w:asciiTheme="minorHAnsi" w:hAnsiTheme="minorHAnsi" w:cstheme="minorHAnsi"/>
          <w:sz w:val="24"/>
          <w:szCs w:val="24"/>
        </w:rPr>
        <w:t>Bc. Svatopluk Pěček</w:t>
      </w:r>
      <w:r>
        <w:rPr>
          <w:rFonts w:asciiTheme="minorHAnsi" w:hAnsiTheme="minorHAnsi" w:cstheme="minorHAnsi"/>
          <w:sz w:val="24"/>
          <w:szCs w:val="24"/>
        </w:rPr>
        <w:t>,</w:t>
      </w:r>
      <w:r w:rsidR="00FA5A28">
        <w:rPr>
          <w:rFonts w:asciiTheme="minorHAnsi" w:hAnsiTheme="minorHAnsi" w:cstheme="minorHAnsi"/>
          <w:sz w:val="24"/>
          <w:szCs w:val="24"/>
        </w:rPr>
        <w:tab/>
      </w:r>
      <w:r w:rsidR="00595093">
        <w:rPr>
          <w:rFonts w:asciiTheme="minorHAnsi" w:hAnsiTheme="minorHAnsi" w:cstheme="minorHAnsi"/>
          <w:sz w:val="24"/>
          <w:szCs w:val="24"/>
        </w:rPr>
        <w:t> </w:t>
      </w:r>
      <w:permStart w:id="1018523343" w:edGrp="everyone"/>
      <w:r w:rsidR="00595093">
        <w:rPr>
          <w:rFonts w:asciiTheme="minorHAnsi" w:hAnsiTheme="minorHAnsi" w:cstheme="minorHAnsi"/>
          <w:sz w:val="24"/>
          <w:szCs w:val="24"/>
        </w:rPr>
        <w:t>(</w:t>
      </w:r>
      <w:r w:rsidR="00595093">
        <w:rPr>
          <w:rFonts w:asciiTheme="minorHAnsi" w:hAnsiTheme="minorHAnsi" w:cstheme="minorHAnsi"/>
          <w:bCs/>
          <w:sz w:val="24"/>
          <w:szCs w:val="24"/>
        </w:rPr>
        <w:t>doplní účastník)</w:t>
      </w:r>
      <w:permEnd w:id="1018523343"/>
      <w:r w:rsidR="00595093">
        <w:rPr>
          <w:rFonts w:asciiTheme="minorHAnsi" w:hAnsiTheme="minorHAnsi" w:cstheme="minorHAnsi"/>
          <w:sz w:val="24"/>
          <w:szCs w:val="24"/>
        </w:rPr>
        <w:tab/>
      </w:r>
    </w:p>
    <w:p w14:paraId="28161D43" w14:textId="300CFED9" w:rsidR="00595093" w:rsidRDefault="004A346E" w:rsidP="00B10833">
      <w:pPr>
        <w:tabs>
          <w:tab w:val="left" w:pos="4962"/>
        </w:tabs>
        <w:spacing w:line="276" w:lineRule="auto"/>
        <w:jc w:val="both"/>
        <w:rPr>
          <w:rFonts w:asciiTheme="minorHAnsi" w:hAnsiTheme="minorHAnsi" w:cstheme="minorHAnsi"/>
          <w:sz w:val="24"/>
          <w:szCs w:val="24"/>
        </w:rPr>
      </w:pPr>
      <w:r>
        <w:rPr>
          <w:rFonts w:asciiTheme="minorHAnsi" w:hAnsiTheme="minorHAnsi" w:cstheme="minorHAnsi"/>
          <w:sz w:val="24"/>
          <w:szCs w:val="24"/>
        </w:rPr>
        <w:t>starosta</w:t>
      </w:r>
      <w:r w:rsidR="00595093">
        <w:rPr>
          <w:rFonts w:asciiTheme="minorHAnsi" w:hAnsiTheme="minorHAnsi" w:cstheme="minorHAnsi"/>
          <w:sz w:val="24"/>
          <w:szCs w:val="24"/>
        </w:rPr>
        <w:tab/>
        <w:t> </w:t>
      </w:r>
      <w:permStart w:id="2074421480" w:edGrp="everyone"/>
      <w:r w:rsidR="00595093">
        <w:rPr>
          <w:rFonts w:asciiTheme="minorHAnsi" w:hAnsiTheme="minorHAnsi" w:cstheme="minorHAnsi"/>
          <w:sz w:val="24"/>
          <w:szCs w:val="24"/>
        </w:rPr>
        <w:t>(</w:t>
      </w:r>
      <w:r w:rsidR="00595093">
        <w:rPr>
          <w:rFonts w:asciiTheme="minorHAnsi" w:hAnsiTheme="minorHAnsi" w:cstheme="minorHAnsi"/>
          <w:bCs/>
          <w:sz w:val="24"/>
          <w:szCs w:val="24"/>
        </w:rPr>
        <w:t>doplní účastník)</w:t>
      </w:r>
      <w:permEnd w:id="2074421480"/>
    </w:p>
    <w:sectPr w:rsidR="00595093" w:rsidSect="007B7D49">
      <w:headerReference w:type="default" r:id="rId8"/>
      <w:footerReference w:type="default" r:id="rId9"/>
      <w:pgSz w:w="11906" w:h="16838"/>
      <w:pgMar w:top="1247" w:right="1247" w:bottom="124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FAF242" w14:textId="77777777" w:rsidR="00721316" w:rsidRDefault="00721316" w:rsidP="001841FB">
      <w:r>
        <w:separator/>
      </w:r>
    </w:p>
  </w:endnote>
  <w:endnote w:type="continuationSeparator" w:id="0">
    <w:p w14:paraId="7388C423" w14:textId="77777777" w:rsidR="00721316" w:rsidRDefault="00721316" w:rsidP="00184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JohnSans Text Pro">
    <w:altName w:val="Arial"/>
    <w:panose1 w:val="00000000000000000000"/>
    <w:charset w:val="00"/>
    <w:family w:val="moder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0319486"/>
      <w:docPartObj>
        <w:docPartGallery w:val="Page Numbers (Bottom of Page)"/>
        <w:docPartUnique/>
      </w:docPartObj>
    </w:sdtPr>
    <w:sdtEndPr/>
    <w:sdtContent>
      <w:p w14:paraId="01EFD1DC" w14:textId="77777777" w:rsidR="00474B56" w:rsidRDefault="00474B56">
        <w:pPr>
          <w:pStyle w:val="Zpat"/>
          <w:jc w:val="right"/>
        </w:pPr>
        <w:r>
          <w:fldChar w:fldCharType="begin"/>
        </w:r>
        <w:r>
          <w:instrText>PAGE   \* MERGEFORMAT</w:instrText>
        </w:r>
        <w:r>
          <w:fldChar w:fldCharType="separate"/>
        </w:r>
        <w:r w:rsidR="00AF2CF1">
          <w:rPr>
            <w:noProof/>
          </w:rPr>
          <w:t>19</w:t>
        </w:r>
        <w:r>
          <w:fldChar w:fldCharType="end"/>
        </w:r>
      </w:p>
    </w:sdtContent>
  </w:sdt>
  <w:p w14:paraId="01EFD1DD" w14:textId="77777777" w:rsidR="00474B56" w:rsidRDefault="00474B5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DE0FE5" w14:textId="77777777" w:rsidR="00721316" w:rsidRDefault="00721316" w:rsidP="001841FB">
      <w:r>
        <w:separator/>
      </w:r>
    </w:p>
  </w:footnote>
  <w:footnote w:type="continuationSeparator" w:id="0">
    <w:p w14:paraId="2D74973D" w14:textId="77777777" w:rsidR="00721316" w:rsidRDefault="00721316" w:rsidP="001841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BF6D7B" w14:textId="6EB4178A" w:rsidR="00474B56" w:rsidRPr="00CE3D94" w:rsidRDefault="00474B56" w:rsidP="002C3CE7">
    <w:pPr>
      <w:pStyle w:val="Zhlav"/>
      <w:jc w:val="right"/>
      <w:rPr>
        <w:rFonts w:asciiTheme="minorHAnsi" w:hAnsiTheme="minorHAnsi" w:cstheme="minorHAnsi"/>
        <w:b/>
        <w:bCs/>
      </w:rPr>
    </w:pPr>
    <w:r w:rsidRPr="00657C55">
      <w:rPr>
        <w:b/>
        <w:bCs/>
        <w:i/>
        <w:iCs/>
      </w:rPr>
      <w:tab/>
    </w:r>
    <w:r w:rsidRPr="00CE3D94">
      <w:rPr>
        <w:rFonts w:asciiTheme="minorHAnsi" w:hAnsiTheme="minorHAnsi" w:cstheme="minorHAnsi"/>
        <w:b/>
        <w:bCs/>
      </w:rPr>
      <w:t>Příloha ZD č. 5</w:t>
    </w:r>
  </w:p>
  <w:p w14:paraId="288F8B48" w14:textId="77777777" w:rsidR="00474B56" w:rsidRDefault="00474B5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1917C8"/>
    <w:multiLevelType w:val="multilevel"/>
    <w:tmpl w:val="0BBEFAA8"/>
    <w:name w:val="WW8Num16"/>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111"/>
        </w:tabs>
        <w:ind w:left="4111"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1" w15:restartNumberingAfterBreak="0">
    <w:nsid w:val="121440A1"/>
    <w:multiLevelType w:val="hybridMultilevel"/>
    <w:tmpl w:val="A2F8762C"/>
    <w:lvl w:ilvl="0" w:tplc="0405000F">
      <w:start w:val="12"/>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E006E76"/>
    <w:multiLevelType w:val="multilevel"/>
    <w:tmpl w:val="D7C2D5F8"/>
    <w:lvl w:ilvl="0">
      <w:start w:val="11"/>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689561A"/>
    <w:multiLevelType w:val="multilevel"/>
    <w:tmpl w:val="373C71D4"/>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trike w:val="0"/>
        <w:color w:val="auto"/>
      </w:rPr>
    </w:lvl>
    <w:lvl w:ilvl="2">
      <w:start w:val="1"/>
      <w:numFmt w:val="bullet"/>
      <w:lvlText w:val=""/>
      <w:lvlJc w:val="left"/>
      <w:pPr>
        <w:ind w:left="360" w:hanging="360"/>
      </w:pPr>
      <w:rPr>
        <w:rFonts w:ascii="Symbol" w:hAnsi="Symbol"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15:restartNumberingAfterBreak="0">
    <w:nsid w:val="36A941D5"/>
    <w:multiLevelType w:val="multilevel"/>
    <w:tmpl w:val="5E1239C6"/>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trike w:val="0"/>
      </w:rPr>
    </w:lvl>
    <w:lvl w:ilvl="2">
      <w:start w:val="1"/>
      <w:numFmt w:val="lowerLetter"/>
      <w:lvlText w:val="%3)"/>
      <w:lvlJc w:val="left"/>
      <w:pPr>
        <w:ind w:left="360" w:hanging="360"/>
      </w:p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15:restartNumberingAfterBreak="0">
    <w:nsid w:val="46DE6E07"/>
    <w:multiLevelType w:val="hybridMultilevel"/>
    <w:tmpl w:val="C17435F0"/>
    <w:lvl w:ilvl="0" w:tplc="F1165CD4">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15:restartNumberingAfterBreak="0">
    <w:nsid w:val="476C4B22"/>
    <w:multiLevelType w:val="multilevel"/>
    <w:tmpl w:val="A89286CC"/>
    <w:lvl w:ilvl="0">
      <w:start w:val="14"/>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7C46A90"/>
    <w:multiLevelType w:val="multilevel"/>
    <w:tmpl w:val="EA729DF2"/>
    <w:lvl w:ilvl="0">
      <w:start w:val="10"/>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7F671F9"/>
    <w:multiLevelType w:val="multilevel"/>
    <w:tmpl w:val="C1EADC1E"/>
    <w:lvl w:ilvl="0">
      <w:start w:val="1"/>
      <w:numFmt w:val="lowerLetter"/>
      <w:lvlText w:val="%1)"/>
      <w:lvlJc w:val="left"/>
      <w:pPr>
        <w:tabs>
          <w:tab w:val="num" w:pos="1211"/>
        </w:tabs>
        <w:ind w:left="1211" w:hanging="360"/>
      </w:pPr>
      <w:rPr>
        <w:rFonts w:ascii="Calibri" w:hAnsi="Calibri" w:hint="default"/>
        <w:sz w:val="24"/>
        <w:szCs w:val="24"/>
      </w:rPr>
    </w:lvl>
    <w:lvl w:ilvl="1">
      <w:start w:val="1"/>
      <w:numFmt w:val="decimal"/>
      <w:lvlText w:val="%2."/>
      <w:lvlJc w:val="left"/>
      <w:pPr>
        <w:tabs>
          <w:tab w:val="num" w:pos="1080"/>
        </w:tabs>
        <w:ind w:left="1080" w:hanging="360"/>
      </w:pPr>
      <w:rPr>
        <w:rFonts w:ascii="Times New Roman" w:hAnsi="Times New Roman"/>
        <w:sz w:val="22"/>
        <w:szCs w:val="22"/>
      </w:rPr>
    </w:lvl>
    <w:lvl w:ilvl="2">
      <w:start w:val="1"/>
      <w:numFmt w:val="decimal"/>
      <w:lvlText w:val="%3."/>
      <w:lvlJc w:val="left"/>
      <w:pPr>
        <w:tabs>
          <w:tab w:val="num" w:pos="1440"/>
        </w:tabs>
        <w:ind w:left="1440" w:hanging="360"/>
      </w:pPr>
      <w:rPr>
        <w:rFonts w:ascii="Times New Roman" w:hAnsi="Times New Roman"/>
        <w:sz w:val="22"/>
        <w:szCs w:val="22"/>
      </w:rPr>
    </w:lvl>
    <w:lvl w:ilvl="3">
      <w:start w:val="1"/>
      <w:numFmt w:val="decimal"/>
      <w:lvlText w:val="%4."/>
      <w:lvlJc w:val="left"/>
      <w:pPr>
        <w:tabs>
          <w:tab w:val="num" w:pos="1800"/>
        </w:tabs>
        <w:ind w:left="1800" w:hanging="360"/>
      </w:pPr>
      <w:rPr>
        <w:rFonts w:ascii="Times New Roman" w:hAnsi="Times New Roman"/>
        <w:sz w:val="22"/>
        <w:szCs w:val="22"/>
      </w:rPr>
    </w:lvl>
    <w:lvl w:ilvl="4">
      <w:start w:val="1"/>
      <w:numFmt w:val="decimal"/>
      <w:lvlText w:val="%5."/>
      <w:lvlJc w:val="left"/>
      <w:pPr>
        <w:tabs>
          <w:tab w:val="num" w:pos="2160"/>
        </w:tabs>
        <w:ind w:left="2160" w:hanging="360"/>
      </w:pPr>
      <w:rPr>
        <w:rFonts w:ascii="Times New Roman" w:hAnsi="Times New Roman"/>
        <w:sz w:val="22"/>
        <w:szCs w:val="22"/>
      </w:rPr>
    </w:lvl>
    <w:lvl w:ilvl="5">
      <w:start w:val="1"/>
      <w:numFmt w:val="decimal"/>
      <w:lvlText w:val="%6."/>
      <w:lvlJc w:val="left"/>
      <w:pPr>
        <w:tabs>
          <w:tab w:val="num" w:pos="2520"/>
        </w:tabs>
        <w:ind w:left="2520" w:hanging="360"/>
      </w:pPr>
      <w:rPr>
        <w:rFonts w:ascii="Times New Roman" w:hAnsi="Times New Roman"/>
        <w:sz w:val="22"/>
        <w:szCs w:val="22"/>
      </w:rPr>
    </w:lvl>
    <w:lvl w:ilvl="6">
      <w:start w:val="1"/>
      <w:numFmt w:val="decimal"/>
      <w:lvlText w:val="%7."/>
      <w:lvlJc w:val="left"/>
      <w:pPr>
        <w:tabs>
          <w:tab w:val="num" w:pos="2880"/>
        </w:tabs>
        <w:ind w:left="2880" w:hanging="360"/>
      </w:pPr>
      <w:rPr>
        <w:rFonts w:ascii="Times New Roman" w:hAnsi="Times New Roman"/>
        <w:sz w:val="22"/>
        <w:szCs w:val="22"/>
      </w:rPr>
    </w:lvl>
    <w:lvl w:ilvl="7">
      <w:start w:val="1"/>
      <w:numFmt w:val="decimal"/>
      <w:lvlText w:val="%8."/>
      <w:lvlJc w:val="left"/>
      <w:pPr>
        <w:tabs>
          <w:tab w:val="num" w:pos="3240"/>
        </w:tabs>
        <w:ind w:left="3240" w:hanging="360"/>
      </w:pPr>
      <w:rPr>
        <w:rFonts w:ascii="Times New Roman" w:hAnsi="Times New Roman"/>
        <w:sz w:val="22"/>
        <w:szCs w:val="22"/>
      </w:rPr>
    </w:lvl>
    <w:lvl w:ilvl="8">
      <w:start w:val="1"/>
      <w:numFmt w:val="decimal"/>
      <w:lvlText w:val="%9."/>
      <w:lvlJc w:val="left"/>
      <w:pPr>
        <w:tabs>
          <w:tab w:val="num" w:pos="3600"/>
        </w:tabs>
        <w:ind w:left="3600" w:hanging="360"/>
      </w:pPr>
      <w:rPr>
        <w:rFonts w:ascii="Times New Roman" w:hAnsi="Times New Roman"/>
        <w:sz w:val="22"/>
        <w:szCs w:val="22"/>
      </w:rPr>
    </w:lvl>
  </w:abstractNum>
  <w:abstractNum w:abstractNumId="9" w15:restartNumberingAfterBreak="0">
    <w:nsid w:val="4A5D2338"/>
    <w:multiLevelType w:val="multilevel"/>
    <w:tmpl w:val="85DCB7F2"/>
    <w:lvl w:ilvl="0">
      <w:start w:val="12"/>
      <w:numFmt w:val="decimal"/>
      <w:lvlText w:val="%1"/>
      <w:lvlJc w:val="left"/>
      <w:pPr>
        <w:ind w:left="846"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C6A0E6D"/>
    <w:multiLevelType w:val="multilevel"/>
    <w:tmpl w:val="3A7C359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5D2239C3"/>
    <w:multiLevelType w:val="multilevel"/>
    <w:tmpl w:val="9DF66CEA"/>
    <w:lvl w:ilvl="0">
      <w:start w:val="8"/>
      <w:numFmt w:val="decimal"/>
      <w:lvlText w:val="%1"/>
      <w:lvlJc w:val="left"/>
      <w:pPr>
        <w:ind w:left="420" w:hanging="420"/>
      </w:pPr>
      <w:rPr>
        <w:rFonts w:ascii="Calibri" w:hAnsi="Calibri" w:hint="default"/>
      </w:rPr>
    </w:lvl>
    <w:lvl w:ilvl="1">
      <w:start w:val="13"/>
      <w:numFmt w:val="decimal"/>
      <w:lvlText w:val="%1.%2"/>
      <w:lvlJc w:val="left"/>
      <w:pPr>
        <w:ind w:left="846" w:hanging="420"/>
      </w:pPr>
      <w:rPr>
        <w:rFonts w:ascii="Calibri" w:hAnsi="Calibri" w:hint="default"/>
        <w:sz w:val="24"/>
        <w:szCs w:val="24"/>
      </w:rPr>
    </w:lvl>
    <w:lvl w:ilvl="2">
      <w:start w:val="1"/>
      <w:numFmt w:val="decimal"/>
      <w:lvlText w:val="%1.%2.%3"/>
      <w:lvlJc w:val="left"/>
      <w:pPr>
        <w:ind w:left="720" w:hanging="720"/>
      </w:pPr>
      <w:rPr>
        <w:rFonts w:ascii="Calibri" w:hAnsi="Calibri" w:hint="default"/>
      </w:rPr>
    </w:lvl>
    <w:lvl w:ilvl="3">
      <w:start w:val="1"/>
      <w:numFmt w:val="decimal"/>
      <w:lvlText w:val="%1.%2.%3.%4"/>
      <w:lvlJc w:val="left"/>
      <w:pPr>
        <w:ind w:left="720" w:hanging="720"/>
      </w:pPr>
      <w:rPr>
        <w:rFonts w:ascii="Calibri" w:hAnsi="Calibri" w:hint="default"/>
      </w:rPr>
    </w:lvl>
    <w:lvl w:ilvl="4">
      <w:start w:val="1"/>
      <w:numFmt w:val="decimal"/>
      <w:lvlText w:val="%1.%2.%3.%4.%5"/>
      <w:lvlJc w:val="left"/>
      <w:pPr>
        <w:ind w:left="1080" w:hanging="1080"/>
      </w:pPr>
      <w:rPr>
        <w:rFonts w:ascii="Calibri" w:hAnsi="Calibri" w:hint="default"/>
      </w:rPr>
    </w:lvl>
    <w:lvl w:ilvl="5">
      <w:start w:val="1"/>
      <w:numFmt w:val="decimal"/>
      <w:lvlText w:val="%1.%2.%3.%4.%5.%6"/>
      <w:lvlJc w:val="left"/>
      <w:pPr>
        <w:ind w:left="1080" w:hanging="1080"/>
      </w:pPr>
      <w:rPr>
        <w:rFonts w:ascii="Calibri" w:hAnsi="Calibri" w:hint="default"/>
      </w:rPr>
    </w:lvl>
    <w:lvl w:ilvl="6">
      <w:start w:val="1"/>
      <w:numFmt w:val="decimal"/>
      <w:lvlText w:val="%1.%2.%3.%4.%5.%6.%7"/>
      <w:lvlJc w:val="left"/>
      <w:pPr>
        <w:ind w:left="1440" w:hanging="1440"/>
      </w:pPr>
      <w:rPr>
        <w:rFonts w:ascii="Calibri" w:hAnsi="Calibri" w:hint="default"/>
      </w:rPr>
    </w:lvl>
    <w:lvl w:ilvl="7">
      <w:start w:val="1"/>
      <w:numFmt w:val="decimal"/>
      <w:lvlText w:val="%1.%2.%3.%4.%5.%6.%7.%8"/>
      <w:lvlJc w:val="left"/>
      <w:pPr>
        <w:ind w:left="1440" w:hanging="1440"/>
      </w:pPr>
      <w:rPr>
        <w:rFonts w:ascii="Calibri" w:hAnsi="Calibri" w:hint="default"/>
      </w:rPr>
    </w:lvl>
    <w:lvl w:ilvl="8">
      <w:start w:val="1"/>
      <w:numFmt w:val="decimal"/>
      <w:lvlText w:val="%1.%2.%3.%4.%5.%6.%7.%8.%9"/>
      <w:lvlJc w:val="left"/>
      <w:pPr>
        <w:ind w:left="1800" w:hanging="1800"/>
      </w:pPr>
      <w:rPr>
        <w:rFonts w:ascii="Calibri" w:hAnsi="Calibri" w:hint="default"/>
      </w:rPr>
    </w:lvl>
  </w:abstractNum>
  <w:abstractNum w:abstractNumId="12" w15:restartNumberingAfterBreak="0">
    <w:nsid w:val="6459023A"/>
    <w:multiLevelType w:val="hybridMultilevel"/>
    <w:tmpl w:val="2B4A0D76"/>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3" w15:restartNumberingAfterBreak="0">
    <w:nsid w:val="65427325"/>
    <w:multiLevelType w:val="hybridMultilevel"/>
    <w:tmpl w:val="EED6099C"/>
    <w:lvl w:ilvl="0" w:tplc="047ECE8E">
      <w:start w:val="1"/>
      <w:numFmt w:val="lowerLetter"/>
      <w:lvlText w:val="%1)"/>
      <w:lvlJc w:val="left"/>
      <w:pPr>
        <w:tabs>
          <w:tab w:val="num" w:pos="1065"/>
        </w:tabs>
        <w:ind w:left="1065" w:hanging="705"/>
      </w:pPr>
      <w:rPr>
        <w:rFonts w:asciiTheme="minorHAnsi" w:eastAsia="Times New Roman" w:hAnsiTheme="minorHAnsi"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666A3258"/>
    <w:multiLevelType w:val="multilevel"/>
    <w:tmpl w:val="3B42AFAE"/>
    <w:lvl w:ilvl="0">
      <w:start w:val="12"/>
      <w:numFmt w:val="decimal"/>
      <w:lvlText w:val="%1"/>
      <w:lvlJc w:val="left"/>
      <w:pPr>
        <w:ind w:left="704"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FE02E73"/>
    <w:multiLevelType w:val="hybridMultilevel"/>
    <w:tmpl w:val="6BD8D1CE"/>
    <w:lvl w:ilvl="0" w:tplc="392EF18E">
      <w:numFmt w:val="bullet"/>
      <w:lvlText w:val="-"/>
      <w:lvlJc w:val="left"/>
      <w:pPr>
        <w:ind w:left="1080" w:hanging="360"/>
      </w:pPr>
      <w:rPr>
        <w:rFonts w:ascii="Calibri" w:eastAsia="Times New Roman" w:hAnsi="Calibri" w:cstheme="minorHAns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15:restartNumberingAfterBreak="0">
    <w:nsid w:val="7BAD5DAE"/>
    <w:multiLevelType w:val="hybridMultilevel"/>
    <w:tmpl w:val="B800467E"/>
    <w:lvl w:ilvl="0" w:tplc="F82C7B32">
      <w:start w:val="1"/>
      <w:numFmt w:val="lowerLetter"/>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7FEF3F6F"/>
    <w:multiLevelType w:val="hybridMultilevel"/>
    <w:tmpl w:val="89A86520"/>
    <w:lvl w:ilvl="0" w:tplc="8E76D822">
      <w:numFmt w:val="bullet"/>
      <w:lvlText w:val="-"/>
      <w:lvlJc w:val="left"/>
      <w:pPr>
        <w:ind w:left="720" w:hanging="360"/>
      </w:pPr>
      <w:rPr>
        <w:rFonts w:ascii="Calibri Light" w:eastAsiaTheme="minorHAnsi"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09494784">
    <w:abstractNumId w:val="3"/>
  </w:num>
  <w:num w:numId="2" w16cid:durableId="1100562125">
    <w:abstractNumId w:val="0"/>
  </w:num>
  <w:num w:numId="3" w16cid:durableId="16025648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95438185">
    <w:abstractNumId w:val="12"/>
  </w:num>
  <w:num w:numId="5" w16cid:durableId="1439792937">
    <w:abstractNumId w:val="4"/>
  </w:num>
  <w:num w:numId="6" w16cid:durableId="2003074244">
    <w:abstractNumId w:val="15"/>
  </w:num>
  <w:num w:numId="7" w16cid:durableId="2091154313">
    <w:abstractNumId w:val="11"/>
  </w:num>
  <w:num w:numId="8" w16cid:durableId="1215192628">
    <w:abstractNumId w:val="7"/>
  </w:num>
  <w:num w:numId="9" w16cid:durableId="922447549">
    <w:abstractNumId w:val="17"/>
  </w:num>
  <w:num w:numId="10" w16cid:durableId="2002810342">
    <w:abstractNumId w:val="16"/>
  </w:num>
  <w:num w:numId="11" w16cid:durableId="1939288370">
    <w:abstractNumId w:val="13"/>
  </w:num>
  <w:num w:numId="12" w16cid:durableId="16967293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11052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5788127">
    <w:abstractNumId w:val="2"/>
  </w:num>
  <w:num w:numId="15" w16cid:durableId="1141116295">
    <w:abstractNumId w:val="1"/>
  </w:num>
  <w:num w:numId="16" w16cid:durableId="500703728">
    <w:abstractNumId w:val="6"/>
  </w:num>
  <w:num w:numId="17" w16cid:durableId="481124202">
    <w:abstractNumId w:val="9"/>
  </w:num>
  <w:num w:numId="18" w16cid:durableId="1042361224">
    <w:abstractNumId w:val="14"/>
  </w:num>
  <w:num w:numId="19" w16cid:durableId="592055852">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7321"/>
    <w:rsid w:val="00012835"/>
    <w:rsid w:val="0001590A"/>
    <w:rsid w:val="00020807"/>
    <w:rsid w:val="00022957"/>
    <w:rsid w:val="00023C69"/>
    <w:rsid w:val="00024251"/>
    <w:rsid w:val="00024FED"/>
    <w:rsid w:val="00026B3F"/>
    <w:rsid w:val="00030018"/>
    <w:rsid w:val="00031619"/>
    <w:rsid w:val="00033F6F"/>
    <w:rsid w:val="00034526"/>
    <w:rsid w:val="00036C65"/>
    <w:rsid w:val="00036DBC"/>
    <w:rsid w:val="00042F41"/>
    <w:rsid w:val="0004313A"/>
    <w:rsid w:val="000437F3"/>
    <w:rsid w:val="0004565B"/>
    <w:rsid w:val="000463C3"/>
    <w:rsid w:val="0005384C"/>
    <w:rsid w:val="00053AF5"/>
    <w:rsid w:val="00054FBB"/>
    <w:rsid w:val="000552CC"/>
    <w:rsid w:val="00055BC1"/>
    <w:rsid w:val="000609BD"/>
    <w:rsid w:val="0006316A"/>
    <w:rsid w:val="00063BA8"/>
    <w:rsid w:val="00064592"/>
    <w:rsid w:val="00067385"/>
    <w:rsid w:val="00071AB3"/>
    <w:rsid w:val="00075AC3"/>
    <w:rsid w:val="00080F88"/>
    <w:rsid w:val="00082008"/>
    <w:rsid w:val="00086517"/>
    <w:rsid w:val="00091C9E"/>
    <w:rsid w:val="0009287E"/>
    <w:rsid w:val="00092E61"/>
    <w:rsid w:val="000930A7"/>
    <w:rsid w:val="00096B6E"/>
    <w:rsid w:val="000A0844"/>
    <w:rsid w:val="000A4EE1"/>
    <w:rsid w:val="000A5785"/>
    <w:rsid w:val="000B0598"/>
    <w:rsid w:val="000B31AD"/>
    <w:rsid w:val="000B3823"/>
    <w:rsid w:val="000B6BB8"/>
    <w:rsid w:val="000C0F28"/>
    <w:rsid w:val="000C2E1A"/>
    <w:rsid w:val="000C58A2"/>
    <w:rsid w:val="000C6124"/>
    <w:rsid w:val="000C63CA"/>
    <w:rsid w:val="000D150B"/>
    <w:rsid w:val="000E07AD"/>
    <w:rsid w:val="000E1756"/>
    <w:rsid w:val="000E27F6"/>
    <w:rsid w:val="000E31FA"/>
    <w:rsid w:val="000E5F8F"/>
    <w:rsid w:val="000E6971"/>
    <w:rsid w:val="000E6F62"/>
    <w:rsid w:val="000E76E7"/>
    <w:rsid w:val="000E7AF1"/>
    <w:rsid w:val="000F0D83"/>
    <w:rsid w:val="000F5230"/>
    <w:rsid w:val="000F5376"/>
    <w:rsid w:val="000F60B6"/>
    <w:rsid w:val="000F6460"/>
    <w:rsid w:val="00102FB9"/>
    <w:rsid w:val="0010425D"/>
    <w:rsid w:val="001064C8"/>
    <w:rsid w:val="00112C22"/>
    <w:rsid w:val="001131B7"/>
    <w:rsid w:val="00114B47"/>
    <w:rsid w:val="00116719"/>
    <w:rsid w:val="00116928"/>
    <w:rsid w:val="00117C36"/>
    <w:rsid w:val="00120E55"/>
    <w:rsid w:val="00121FBB"/>
    <w:rsid w:val="001252D2"/>
    <w:rsid w:val="0012666D"/>
    <w:rsid w:val="00135949"/>
    <w:rsid w:val="00136BE8"/>
    <w:rsid w:val="001418B4"/>
    <w:rsid w:val="00141BC2"/>
    <w:rsid w:val="00143C6D"/>
    <w:rsid w:val="00146040"/>
    <w:rsid w:val="00146F2E"/>
    <w:rsid w:val="001556B2"/>
    <w:rsid w:val="001678CA"/>
    <w:rsid w:val="00170255"/>
    <w:rsid w:val="00171482"/>
    <w:rsid w:val="00172425"/>
    <w:rsid w:val="00172A77"/>
    <w:rsid w:val="00172BB3"/>
    <w:rsid w:val="00173232"/>
    <w:rsid w:val="0017640A"/>
    <w:rsid w:val="00180AFF"/>
    <w:rsid w:val="00180BBD"/>
    <w:rsid w:val="00180C06"/>
    <w:rsid w:val="00181703"/>
    <w:rsid w:val="00181AD2"/>
    <w:rsid w:val="00183B0F"/>
    <w:rsid w:val="00183E6D"/>
    <w:rsid w:val="001841FB"/>
    <w:rsid w:val="001875BF"/>
    <w:rsid w:val="00187D9F"/>
    <w:rsid w:val="001917D1"/>
    <w:rsid w:val="00193CC1"/>
    <w:rsid w:val="00195334"/>
    <w:rsid w:val="00195DA9"/>
    <w:rsid w:val="00196477"/>
    <w:rsid w:val="001979F4"/>
    <w:rsid w:val="001A0B02"/>
    <w:rsid w:val="001A1108"/>
    <w:rsid w:val="001A3472"/>
    <w:rsid w:val="001A3496"/>
    <w:rsid w:val="001A6133"/>
    <w:rsid w:val="001A7825"/>
    <w:rsid w:val="001A7837"/>
    <w:rsid w:val="001A7B69"/>
    <w:rsid w:val="001A7E23"/>
    <w:rsid w:val="001B28E2"/>
    <w:rsid w:val="001B2957"/>
    <w:rsid w:val="001B5572"/>
    <w:rsid w:val="001B6033"/>
    <w:rsid w:val="001B6C6E"/>
    <w:rsid w:val="001C1F60"/>
    <w:rsid w:val="001C23E3"/>
    <w:rsid w:val="001C3578"/>
    <w:rsid w:val="001C3624"/>
    <w:rsid w:val="001D370A"/>
    <w:rsid w:val="001D37DD"/>
    <w:rsid w:val="001E16DD"/>
    <w:rsid w:val="001E183A"/>
    <w:rsid w:val="001E3B9B"/>
    <w:rsid w:val="001E55E0"/>
    <w:rsid w:val="001E6D3F"/>
    <w:rsid w:val="001F4DFB"/>
    <w:rsid w:val="001F6EBF"/>
    <w:rsid w:val="001F7E5C"/>
    <w:rsid w:val="0020037B"/>
    <w:rsid w:val="002039A0"/>
    <w:rsid w:val="00205FF5"/>
    <w:rsid w:val="00206AEF"/>
    <w:rsid w:val="0020771C"/>
    <w:rsid w:val="0021406A"/>
    <w:rsid w:val="00215278"/>
    <w:rsid w:val="00215345"/>
    <w:rsid w:val="0022222C"/>
    <w:rsid w:val="00225CC3"/>
    <w:rsid w:val="00230420"/>
    <w:rsid w:val="0023396C"/>
    <w:rsid w:val="0023440E"/>
    <w:rsid w:val="00234ED1"/>
    <w:rsid w:val="00235BE2"/>
    <w:rsid w:val="00240B3F"/>
    <w:rsid w:val="00242465"/>
    <w:rsid w:val="00243374"/>
    <w:rsid w:val="002452E3"/>
    <w:rsid w:val="00245541"/>
    <w:rsid w:val="002463F7"/>
    <w:rsid w:val="00247BEC"/>
    <w:rsid w:val="00251B3F"/>
    <w:rsid w:val="00252455"/>
    <w:rsid w:val="00252BEC"/>
    <w:rsid w:val="002624BB"/>
    <w:rsid w:val="00265C9E"/>
    <w:rsid w:val="00273CC9"/>
    <w:rsid w:val="002751BA"/>
    <w:rsid w:val="00277EB1"/>
    <w:rsid w:val="002825C4"/>
    <w:rsid w:val="00283ACB"/>
    <w:rsid w:val="00285647"/>
    <w:rsid w:val="00295D03"/>
    <w:rsid w:val="00295EF2"/>
    <w:rsid w:val="0029681F"/>
    <w:rsid w:val="002A4052"/>
    <w:rsid w:val="002A6A8B"/>
    <w:rsid w:val="002A6DA3"/>
    <w:rsid w:val="002A7437"/>
    <w:rsid w:val="002B22A2"/>
    <w:rsid w:val="002B4D20"/>
    <w:rsid w:val="002B6C70"/>
    <w:rsid w:val="002C17B4"/>
    <w:rsid w:val="002C191C"/>
    <w:rsid w:val="002C300F"/>
    <w:rsid w:val="002C348B"/>
    <w:rsid w:val="002C3CE7"/>
    <w:rsid w:val="002C420A"/>
    <w:rsid w:val="002C7E71"/>
    <w:rsid w:val="002D0C09"/>
    <w:rsid w:val="002D1A53"/>
    <w:rsid w:val="002D3278"/>
    <w:rsid w:val="002D3643"/>
    <w:rsid w:val="002D3F8D"/>
    <w:rsid w:val="002D592B"/>
    <w:rsid w:val="002F0D4B"/>
    <w:rsid w:val="002F57BC"/>
    <w:rsid w:val="003004DB"/>
    <w:rsid w:val="00306FB3"/>
    <w:rsid w:val="00307625"/>
    <w:rsid w:val="00310ACD"/>
    <w:rsid w:val="0032154A"/>
    <w:rsid w:val="0032216B"/>
    <w:rsid w:val="00326172"/>
    <w:rsid w:val="003268FA"/>
    <w:rsid w:val="00333EA5"/>
    <w:rsid w:val="00334B89"/>
    <w:rsid w:val="00334E74"/>
    <w:rsid w:val="00336DE2"/>
    <w:rsid w:val="00337479"/>
    <w:rsid w:val="00337E37"/>
    <w:rsid w:val="00341B3F"/>
    <w:rsid w:val="00342021"/>
    <w:rsid w:val="003429D2"/>
    <w:rsid w:val="00345A8B"/>
    <w:rsid w:val="00353871"/>
    <w:rsid w:val="00353F3B"/>
    <w:rsid w:val="00354EB8"/>
    <w:rsid w:val="00355661"/>
    <w:rsid w:val="003625C5"/>
    <w:rsid w:val="00366CFF"/>
    <w:rsid w:val="00367D43"/>
    <w:rsid w:val="00367DCC"/>
    <w:rsid w:val="0037025D"/>
    <w:rsid w:val="00370B94"/>
    <w:rsid w:val="00371C2F"/>
    <w:rsid w:val="00373907"/>
    <w:rsid w:val="00374E48"/>
    <w:rsid w:val="00375DC9"/>
    <w:rsid w:val="00377217"/>
    <w:rsid w:val="003866F1"/>
    <w:rsid w:val="00386D0B"/>
    <w:rsid w:val="00387704"/>
    <w:rsid w:val="00392157"/>
    <w:rsid w:val="00392B59"/>
    <w:rsid w:val="003969F9"/>
    <w:rsid w:val="003975C8"/>
    <w:rsid w:val="003977A7"/>
    <w:rsid w:val="003A0458"/>
    <w:rsid w:val="003A550A"/>
    <w:rsid w:val="003A75D0"/>
    <w:rsid w:val="003B0EAE"/>
    <w:rsid w:val="003B1E6A"/>
    <w:rsid w:val="003B3D30"/>
    <w:rsid w:val="003B6115"/>
    <w:rsid w:val="003C1F88"/>
    <w:rsid w:val="003D11C7"/>
    <w:rsid w:val="003D1701"/>
    <w:rsid w:val="003D3304"/>
    <w:rsid w:val="003D69A0"/>
    <w:rsid w:val="003E1F6E"/>
    <w:rsid w:val="003E2BE4"/>
    <w:rsid w:val="003E37C2"/>
    <w:rsid w:val="003F44B4"/>
    <w:rsid w:val="003F4C62"/>
    <w:rsid w:val="003F5A68"/>
    <w:rsid w:val="00400D4A"/>
    <w:rsid w:val="00401660"/>
    <w:rsid w:val="004067F8"/>
    <w:rsid w:val="00406F19"/>
    <w:rsid w:val="00410D83"/>
    <w:rsid w:val="00416849"/>
    <w:rsid w:val="004214A0"/>
    <w:rsid w:val="00425A01"/>
    <w:rsid w:val="004301B3"/>
    <w:rsid w:val="0043044C"/>
    <w:rsid w:val="0043083A"/>
    <w:rsid w:val="00431A32"/>
    <w:rsid w:val="00434D04"/>
    <w:rsid w:val="00436982"/>
    <w:rsid w:val="00436EF7"/>
    <w:rsid w:val="00441716"/>
    <w:rsid w:val="00441D67"/>
    <w:rsid w:val="004441E3"/>
    <w:rsid w:val="00444F49"/>
    <w:rsid w:val="00446574"/>
    <w:rsid w:val="00454ABE"/>
    <w:rsid w:val="00456126"/>
    <w:rsid w:val="0046036A"/>
    <w:rsid w:val="00461CAB"/>
    <w:rsid w:val="00466F78"/>
    <w:rsid w:val="004702DA"/>
    <w:rsid w:val="004705E0"/>
    <w:rsid w:val="004719D2"/>
    <w:rsid w:val="00474B56"/>
    <w:rsid w:val="00474FFD"/>
    <w:rsid w:val="00475D03"/>
    <w:rsid w:val="00477321"/>
    <w:rsid w:val="00477EFD"/>
    <w:rsid w:val="004879A4"/>
    <w:rsid w:val="00487F3A"/>
    <w:rsid w:val="0049216C"/>
    <w:rsid w:val="00492235"/>
    <w:rsid w:val="00497767"/>
    <w:rsid w:val="004A22D1"/>
    <w:rsid w:val="004A32BF"/>
    <w:rsid w:val="004A346E"/>
    <w:rsid w:val="004A57E7"/>
    <w:rsid w:val="004A7C0E"/>
    <w:rsid w:val="004B0BFE"/>
    <w:rsid w:val="004B4A57"/>
    <w:rsid w:val="004B692D"/>
    <w:rsid w:val="004C19F7"/>
    <w:rsid w:val="004C42FA"/>
    <w:rsid w:val="004C4A81"/>
    <w:rsid w:val="004D1397"/>
    <w:rsid w:val="004D328E"/>
    <w:rsid w:val="004D52C6"/>
    <w:rsid w:val="004D5A58"/>
    <w:rsid w:val="004D5E88"/>
    <w:rsid w:val="004E0430"/>
    <w:rsid w:val="004E10C5"/>
    <w:rsid w:val="004E2B6D"/>
    <w:rsid w:val="004E4E7B"/>
    <w:rsid w:val="004E7EDE"/>
    <w:rsid w:val="004F5AA1"/>
    <w:rsid w:val="004F79DF"/>
    <w:rsid w:val="00500490"/>
    <w:rsid w:val="00501A10"/>
    <w:rsid w:val="0050289D"/>
    <w:rsid w:val="0050357B"/>
    <w:rsid w:val="00507333"/>
    <w:rsid w:val="00515F02"/>
    <w:rsid w:val="005175BD"/>
    <w:rsid w:val="0052687D"/>
    <w:rsid w:val="00530568"/>
    <w:rsid w:val="00530703"/>
    <w:rsid w:val="00531A31"/>
    <w:rsid w:val="00535E89"/>
    <w:rsid w:val="005361F2"/>
    <w:rsid w:val="00537FD0"/>
    <w:rsid w:val="00541575"/>
    <w:rsid w:val="00541C86"/>
    <w:rsid w:val="00543355"/>
    <w:rsid w:val="00546490"/>
    <w:rsid w:val="00550733"/>
    <w:rsid w:val="00553B2E"/>
    <w:rsid w:val="00554CE0"/>
    <w:rsid w:val="00555E2D"/>
    <w:rsid w:val="00556193"/>
    <w:rsid w:val="0055710D"/>
    <w:rsid w:val="00562EF4"/>
    <w:rsid w:val="00563D80"/>
    <w:rsid w:val="00563EFE"/>
    <w:rsid w:val="0057427A"/>
    <w:rsid w:val="00575849"/>
    <w:rsid w:val="00575D09"/>
    <w:rsid w:val="00575FED"/>
    <w:rsid w:val="00577EAF"/>
    <w:rsid w:val="005818A7"/>
    <w:rsid w:val="00595093"/>
    <w:rsid w:val="005A1EC0"/>
    <w:rsid w:val="005B0312"/>
    <w:rsid w:val="005B4E56"/>
    <w:rsid w:val="005B58A2"/>
    <w:rsid w:val="005B7301"/>
    <w:rsid w:val="005B790F"/>
    <w:rsid w:val="005C1587"/>
    <w:rsid w:val="005C2638"/>
    <w:rsid w:val="005C4436"/>
    <w:rsid w:val="005C4929"/>
    <w:rsid w:val="005C5B96"/>
    <w:rsid w:val="005C6F55"/>
    <w:rsid w:val="005D0500"/>
    <w:rsid w:val="005D2422"/>
    <w:rsid w:val="005D3407"/>
    <w:rsid w:val="005D37F6"/>
    <w:rsid w:val="005D53C6"/>
    <w:rsid w:val="005D55BA"/>
    <w:rsid w:val="005D6076"/>
    <w:rsid w:val="005D7B03"/>
    <w:rsid w:val="005D7B11"/>
    <w:rsid w:val="005D7F2F"/>
    <w:rsid w:val="005E07BA"/>
    <w:rsid w:val="005E5290"/>
    <w:rsid w:val="005E5E20"/>
    <w:rsid w:val="005E619B"/>
    <w:rsid w:val="005F32DD"/>
    <w:rsid w:val="005F42A2"/>
    <w:rsid w:val="005F4C32"/>
    <w:rsid w:val="0060137B"/>
    <w:rsid w:val="006032DD"/>
    <w:rsid w:val="00603A00"/>
    <w:rsid w:val="00603EBF"/>
    <w:rsid w:val="0060409B"/>
    <w:rsid w:val="00604799"/>
    <w:rsid w:val="00604A17"/>
    <w:rsid w:val="00606DAB"/>
    <w:rsid w:val="00610ED2"/>
    <w:rsid w:val="006118D1"/>
    <w:rsid w:val="00611A45"/>
    <w:rsid w:val="00612AFA"/>
    <w:rsid w:val="00613060"/>
    <w:rsid w:val="006171F0"/>
    <w:rsid w:val="006230A5"/>
    <w:rsid w:val="00623591"/>
    <w:rsid w:val="00625FD5"/>
    <w:rsid w:val="00626109"/>
    <w:rsid w:val="006269AD"/>
    <w:rsid w:val="006309FE"/>
    <w:rsid w:val="00631BC2"/>
    <w:rsid w:val="00635AF1"/>
    <w:rsid w:val="0063683D"/>
    <w:rsid w:val="00640756"/>
    <w:rsid w:val="00641AAB"/>
    <w:rsid w:val="0064350D"/>
    <w:rsid w:val="00644DD1"/>
    <w:rsid w:val="006462FC"/>
    <w:rsid w:val="00651574"/>
    <w:rsid w:val="00653CA6"/>
    <w:rsid w:val="00654471"/>
    <w:rsid w:val="00657C55"/>
    <w:rsid w:val="006633FB"/>
    <w:rsid w:val="006664C3"/>
    <w:rsid w:val="00671AAC"/>
    <w:rsid w:val="00676081"/>
    <w:rsid w:val="00683A3A"/>
    <w:rsid w:val="006933B6"/>
    <w:rsid w:val="00694BFD"/>
    <w:rsid w:val="00697ECC"/>
    <w:rsid w:val="006A537F"/>
    <w:rsid w:val="006A7482"/>
    <w:rsid w:val="006B2314"/>
    <w:rsid w:val="006B3F77"/>
    <w:rsid w:val="006B4EA8"/>
    <w:rsid w:val="006B57B1"/>
    <w:rsid w:val="006C0BD9"/>
    <w:rsid w:val="006C10FF"/>
    <w:rsid w:val="006C164A"/>
    <w:rsid w:val="006C3EB2"/>
    <w:rsid w:val="006C6FA4"/>
    <w:rsid w:val="006D19AA"/>
    <w:rsid w:val="006D6C9C"/>
    <w:rsid w:val="006D7139"/>
    <w:rsid w:val="006E0869"/>
    <w:rsid w:val="006E2C18"/>
    <w:rsid w:val="006E5157"/>
    <w:rsid w:val="006E5BBA"/>
    <w:rsid w:val="006E78C1"/>
    <w:rsid w:val="006F440E"/>
    <w:rsid w:val="006F479E"/>
    <w:rsid w:val="006F75A6"/>
    <w:rsid w:val="00702C5D"/>
    <w:rsid w:val="00705F36"/>
    <w:rsid w:val="007077B8"/>
    <w:rsid w:val="0071050D"/>
    <w:rsid w:val="007136A2"/>
    <w:rsid w:val="007161C4"/>
    <w:rsid w:val="0071764C"/>
    <w:rsid w:val="007205CB"/>
    <w:rsid w:val="00721316"/>
    <w:rsid w:val="00725CF9"/>
    <w:rsid w:val="007308FA"/>
    <w:rsid w:val="00731537"/>
    <w:rsid w:val="007356E1"/>
    <w:rsid w:val="00740055"/>
    <w:rsid w:val="00740BCD"/>
    <w:rsid w:val="00744DC4"/>
    <w:rsid w:val="00746EFE"/>
    <w:rsid w:val="007533F4"/>
    <w:rsid w:val="00753C11"/>
    <w:rsid w:val="00756B40"/>
    <w:rsid w:val="007712F6"/>
    <w:rsid w:val="00774B50"/>
    <w:rsid w:val="00782793"/>
    <w:rsid w:val="007849F8"/>
    <w:rsid w:val="007903E3"/>
    <w:rsid w:val="007968B8"/>
    <w:rsid w:val="00796D07"/>
    <w:rsid w:val="007A2B38"/>
    <w:rsid w:val="007A2C55"/>
    <w:rsid w:val="007A5887"/>
    <w:rsid w:val="007B0978"/>
    <w:rsid w:val="007B19C9"/>
    <w:rsid w:val="007B6A05"/>
    <w:rsid w:val="007B6F1B"/>
    <w:rsid w:val="007B7D49"/>
    <w:rsid w:val="007C3C2E"/>
    <w:rsid w:val="007C4967"/>
    <w:rsid w:val="007C4B9D"/>
    <w:rsid w:val="007C60B6"/>
    <w:rsid w:val="007D63C2"/>
    <w:rsid w:val="007D7614"/>
    <w:rsid w:val="007E04D6"/>
    <w:rsid w:val="007E2C0B"/>
    <w:rsid w:val="007E2E05"/>
    <w:rsid w:val="007E2EAC"/>
    <w:rsid w:val="007E34AF"/>
    <w:rsid w:val="007E519A"/>
    <w:rsid w:val="007E55D1"/>
    <w:rsid w:val="007F4748"/>
    <w:rsid w:val="007F4858"/>
    <w:rsid w:val="00800A8B"/>
    <w:rsid w:val="00800F02"/>
    <w:rsid w:val="008012AB"/>
    <w:rsid w:val="00802327"/>
    <w:rsid w:val="00804525"/>
    <w:rsid w:val="00807C51"/>
    <w:rsid w:val="00815B71"/>
    <w:rsid w:val="00817FE3"/>
    <w:rsid w:val="00821135"/>
    <w:rsid w:val="0082124B"/>
    <w:rsid w:val="00826CAC"/>
    <w:rsid w:val="008319DD"/>
    <w:rsid w:val="00832AC2"/>
    <w:rsid w:val="00832F5A"/>
    <w:rsid w:val="00833ED1"/>
    <w:rsid w:val="0083557C"/>
    <w:rsid w:val="00840130"/>
    <w:rsid w:val="008437BF"/>
    <w:rsid w:val="00844607"/>
    <w:rsid w:val="00847B56"/>
    <w:rsid w:val="008517DB"/>
    <w:rsid w:val="00852A4F"/>
    <w:rsid w:val="00853447"/>
    <w:rsid w:val="00862134"/>
    <w:rsid w:val="0086610E"/>
    <w:rsid w:val="008714AF"/>
    <w:rsid w:val="0087525C"/>
    <w:rsid w:val="00875470"/>
    <w:rsid w:val="0087726D"/>
    <w:rsid w:val="00877BD1"/>
    <w:rsid w:val="00884B2D"/>
    <w:rsid w:val="00885161"/>
    <w:rsid w:val="0088738D"/>
    <w:rsid w:val="00893528"/>
    <w:rsid w:val="00893965"/>
    <w:rsid w:val="00896E3B"/>
    <w:rsid w:val="008978E1"/>
    <w:rsid w:val="008A0065"/>
    <w:rsid w:val="008A03EE"/>
    <w:rsid w:val="008A08A5"/>
    <w:rsid w:val="008A1342"/>
    <w:rsid w:val="008A4A2D"/>
    <w:rsid w:val="008A6C63"/>
    <w:rsid w:val="008B27C4"/>
    <w:rsid w:val="008B6F0D"/>
    <w:rsid w:val="008B7DE0"/>
    <w:rsid w:val="008C0BEA"/>
    <w:rsid w:val="008C118E"/>
    <w:rsid w:val="008C272C"/>
    <w:rsid w:val="008C47FE"/>
    <w:rsid w:val="008C6609"/>
    <w:rsid w:val="008D4ADE"/>
    <w:rsid w:val="008E0B82"/>
    <w:rsid w:val="008E4960"/>
    <w:rsid w:val="008E6534"/>
    <w:rsid w:val="008F2E0E"/>
    <w:rsid w:val="008F3226"/>
    <w:rsid w:val="008F4CCA"/>
    <w:rsid w:val="00900BCF"/>
    <w:rsid w:val="00901C4F"/>
    <w:rsid w:val="009036D8"/>
    <w:rsid w:val="009041ED"/>
    <w:rsid w:val="009113FF"/>
    <w:rsid w:val="0091189A"/>
    <w:rsid w:val="00914E64"/>
    <w:rsid w:val="00920638"/>
    <w:rsid w:val="00922716"/>
    <w:rsid w:val="0092341A"/>
    <w:rsid w:val="00923998"/>
    <w:rsid w:val="00924E98"/>
    <w:rsid w:val="00931EA4"/>
    <w:rsid w:val="00932014"/>
    <w:rsid w:val="00935447"/>
    <w:rsid w:val="0093625B"/>
    <w:rsid w:val="00937E41"/>
    <w:rsid w:val="00941186"/>
    <w:rsid w:val="00941B2C"/>
    <w:rsid w:val="00942A4A"/>
    <w:rsid w:val="00943D34"/>
    <w:rsid w:val="00943FC8"/>
    <w:rsid w:val="009447B5"/>
    <w:rsid w:val="00946DB1"/>
    <w:rsid w:val="00946DF2"/>
    <w:rsid w:val="00956DBD"/>
    <w:rsid w:val="00961C62"/>
    <w:rsid w:val="00962289"/>
    <w:rsid w:val="00962719"/>
    <w:rsid w:val="00966B86"/>
    <w:rsid w:val="009723EE"/>
    <w:rsid w:val="00974064"/>
    <w:rsid w:val="0097785C"/>
    <w:rsid w:val="009815EF"/>
    <w:rsid w:val="009828E8"/>
    <w:rsid w:val="00984004"/>
    <w:rsid w:val="0098577F"/>
    <w:rsid w:val="00985CA9"/>
    <w:rsid w:val="00991569"/>
    <w:rsid w:val="0099334C"/>
    <w:rsid w:val="009A051A"/>
    <w:rsid w:val="009A25D2"/>
    <w:rsid w:val="009A38F4"/>
    <w:rsid w:val="009A6CEA"/>
    <w:rsid w:val="009B1494"/>
    <w:rsid w:val="009B2499"/>
    <w:rsid w:val="009B26C2"/>
    <w:rsid w:val="009B39C2"/>
    <w:rsid w:val="009B4079"/>
    <w:rsid w:val="009C2E3B"/>
    <w:rsid w:val="009C3DE5"/>
    <w:rsid w:val="009C4E86"/>
    <w:rsid w:val="009C4EF3"/>
    <w:rsid w:val="009C61A7"/>
    <w:rsid w:val="009C67BE"/>
    <w:rsid w:val="009D08D3"/>
    <w:rsid w:val="009D68C1"/>
    <w:rsid w:val="009E1863"/>
    <w:rsid w:val="009E1ECA"/>
    <w:rsid w:val="009E4810"/>
    <w:rsid w:val="009E5856"/>
    <w:rsid w:val="009E6506"/>
    <w:rsid w:val="009E72BB"/>
    <w:rsid w:val="009F237D"/>
    <w:rsid w:val="00A00B66"/>
    <w:rsid w:val="00A00CCA"/>
    <w:rsid w:val="00A0146E"/>
    <w:rsid w:val="00A042D6"/>
    <w:rsid w:val="00A06128"/>
    <w:rsid w:val="00A077F7"/>
    <w:rsid w:val="00A11F3D"/>
    <w:rsid w:val="00A1641D"/>
    <w:rsid w:val="00A17AB9"/>
    <w:rsid w:val="00A208A4"/>
    <w:rsid w:val="00A237B1"/>
    <w:rsid w:val="00A24A3F"/>
    <w:rsid w:val="00A26655"/>
    <w:rsid w:val="00A278EB"/>
    <w:rsid w:val="00A30129"/>
    <w:rsid w:val="00A3479E"/>
    <w:rsid w:val="00A35160"/>
    <w:rsid w:val="00A3547D"/>
    <w:rsid w:val="00A4058A"/>
    <w:rsid w:val="00A42035"/>
    <w:rsid w:val="00A43144"/>
    <w:rsid w:val="00A43EFC"/>
    <w:rsid w:val="00A446D3"/>
    <w:rsid w:val="00A45513"/>
    <w:rsid w:val="00A4665D"/>
    <w:rsid w:val="00A510B0"/>
    <w:rsid w:val="00A54398"/>
    <w:rsid w:val="00A54C68"/>
    <w:rsid w:val="00A61087"/>
    <w:rsid w:val="00A66348"/>
    <w:rsid w:val="00A67516"/>
    <w:rsid w:val="00A7037B"/>
    <w:rsid w:val="00A73775"/>
    <w:rsid w:val="00A73ACD"/>
    <w:rsid w:val="00A74DA8"/>
    <w:rsid w:val="00A7789A"/>
    <w:rsid w:val="00A80FD4"/>
    <w:rsid w:val="00A848DA"/>
    <w:rsid w:val="00A9169C"/>
    <w:rsid w:val="00A93F6B"/>
    <w:rsid w:val="00A95DE6"/>
    <w:rsid w:val="00AA4A6C"/>
    <w:rsid w:val="00AA6D8C"/>
    <w:rsid w:val="00AA7C8B"/>
    <w:rsid w:val="00AB1D1B"/>
    <w:rsid w:val="00AB2287"/>
    <w:rsid w:val="00AB5230"/>
    <w:rsid w:val="00AB5802"/>
    <w:rsid w:val="00AB681E"/>
    <w:rsid w:val="00AB7AB9"/>
    <w:rsid w:val="00AC0348"/>
    <w:rsid w:val="00AC6708"/>
    <w:rsid w:val="00AC793C"/>
    <w:rsid w:val="00AD14B0"/>
    <w:rsid w:val="00AD5FF3"/>
    <w:rsid w:val="00AD7C4A"/>
    <w:rsid w:val="00AE066F"/>
    <w:rsid w:val="00AE22F8"/>
    <w:rsid w:val="00AE2CD7"/>
    <w:rsid w:val="00AE368D"/>
    <w:rsid w:val="00AE7E53"/>
    <w:rsid w:val="00AF1D2B"/>
    <w:rsid w:val="00AF27D6"/>
    <w:rsid w:val="00AF2CF1"/>
    <w:rsid w:val="00AF4766"/>
    <w:rsid w:val="00AF526D"/>
    <w:rsid w:val="00AF7E21"/>
    <w:rsid w:val="00B013D6"/>
    <w:rsid w:val="00B10833"/>
    <w:rsid w:val="00B1227D"/>
    <w:rsid w:val="00B17133"/>
    <w:rsid w:val="00B20A61"/>
    <w:rsid w:val="00B25062"/>
    <w:rsid w:val="00B25ECB"/>
    <w:rsid w:val="00B31619"/>
    <w:rsid w:val="00B31748"/>
    <w:rsid w:val="00B325EE"/>
    <w:rsid w:val="00B3385B"/>
    <w:rsid w:val="00B35958"/>
    <w:rsid w:val="00B36198"/>
    <w:rsid w:val="00B40B87"/>
    <w:rsid w:val="00B4392B"/>
    <w:rsid w:val="00B46F32"/>
    <w:rsid w:val="00B50F17"/>
    <w:rsid w:val="00B515A8"/>
    <w:rsid w:val="00B56F71"/>
    <w:rsid w:val="00B62A4E"/>
    <w:rsid w:val="00B6335A"/>
    <w:rsid w:val="00B635F0"/>
    <w:rsid w:val="00B646A4"/>
    <w:rsid w:val="00B70BB9"/>
    <w:rsid w:val="00B72E7D"/>
    <w:rsid w:val="00B73711"/>
    <w:rsid w:val="00B73EA5"/>
    <w:rsid w:val="00B75DA1"/>
    <w:rsid w:val="00B818F5"/>
    <w:rsid w:val="00B82FCA"/>
    <w:rsid w:val="00B83E16"/>
    <w:rsid w:val="00B85943"/>
    <w:rsid w:val="00B87744"/>
    <w:rsid w:val="00B87ECD"/>
    <w:rsid w:val="00B9184A"/>
    <w:rsid w:val="00B946E7"/>
    <w:rsid w:val="00B95836"/>
    <w:rsid w:val="00B96590"/>
    <w:rsid w:val="00B96997"/>
    <w:rsid w:val="00BA02F7"/>
    <w:rsid w:val="00BA2B9F"/>
    <w:rsid w:val="00BA3DAC"/>
    <w:rsid w:val="00BA3EE9"/>
    <w:rsid w:val="00BA5D1C"/>
    <w:rsid w:val="00BA5D61"/>
    <w:rsid w:val="00BA678B"/>
    <w:rsid w:val="00BB6241"/>
    <w:rsid w:val="00BC10F5"/>
    <w:rsid w:val="00BC2028"/>
    <w:rsid w:val="00BC31D8"/>
    <w:rsid w:val="00BC6F78"/>
    <w:rsid w:val="00BD21A1"/>
    <w:rsid w:val="00BD3DBA"/>
    <w:rsid w:val="00BD4B22"/>
    <w:rsid w:val="00BD5C68"/>
    <w:rsid w:val="00BE21EF"/>
    <w:rsid w:val="00BE31E1"/>
    <w:rsid w:val="00BE3567"/>
    <w:rsid w:val="00BE4F7B"/>
    <w:rsid w:val="00BF0423"/>
    <w:rsid w:val="00BF0A75"/>
    <w:rsid w:val="00BF2680"/>
    <w:rsid w:val="00BF31FC"/>
    <w:rsid w:val="00BF36CD"/>
    <w:rsid w:val="00BF40B7"/>
    <w:rsid w:val="00BF487A"/>
    <w:rsid w:val="00BF6186"/>
    <w:rsid w:val="00C014B3"/>
    <w:rsid w:val="00C03D50"/>
    <w:rsid w:val="00C044D0"/>
    <w:rsid w:val="00C04EE1"/>
    <w:rsid w:val="00C1730A"/>
    <w:rsid w:val="00C22A25"/>
    <w:rsid w:val="00C23A39"/>
    <w:rsid w:val="00C250A5"/>
    <w:rsid w:val="00C30499"/>
    <w:rsid w:val="00C33E01"/>
    <w:rsid w:val="00C37EF4"/>
    <w:rsid w:val="00C43634"/>
    <w:rsid w:val="00C504BB"/>
    <w:rsid w:val="00C51DC6"/>
    <w:rsid w:val="00C5313E"/>
    <w:rsid w:val="00C53E61"/>
    <w:rsid w:val="00C54B17"/>
    <w:rsid w:val="00C55677"/>
    <w:rsid w:val="00C55720"/>
    <w:rsid w:val="00C56ED7"/>
    <w:rsid w:val="00C57184"/>
    <w:rsid w:val="00C5734F"/>
    <w:rsid w:val="00C764F1"/>
    <w:rsid w:val="00C774CF"/>
    <w:rsid w:val="00C77D63"/>
    <w:rsid w:val="00C82DB7"/>
    <w:rsid w:val="00C84BA9"/>
    <w:rsid w:val="00C857DF"/>
    <w:rsid w:val="00C90BBB"/>
    <w:rsid w:val="00C91C98"/>
    <w:rsid w:val="00C926AD"/>
    <w:rsid w:val="00C9302B"/>
    <w:rsid w:val="00C94FD2"/>
    <w:rsid w:val="00C9776A"/>
    <w:rsid w:val="00CA0CD9"/>
    <w:rsid w:val="00CA150E"/>
    <w:rsid w:val="00CA3777"/>
    <w:rsid w:val="00CA3AC7"/>
    <w:rsid w:val="00CA513D"/>
    <w:rsid w:val="00CB0936"/>
    <w:rsid w:val="00CB1756"/>
    <w:rsid w:val="00CB1F97"/>
    <w:rsid w:val="00CB2C95"/>
    <w:rsid w:val="00CC606F"/>
    <w:rsid w:val="00CC7E1D"/>
    <w:rsid w:val="00CD03BB"/>
    <w:rsid w:val="00CD1905"/>
    <w:rsid w:val="00CD1AB4"/>
    <w:rsid w:val="00CD300C"/>
    <w:rsid w:val="00CD36AA"/>
    <w:rsid w:val="00CD4ED3"/>
    <w:rsid w:val="00CD7E58"/>
    <w:rsid w:val="00CE1542"/>
    <w:rsid w:val="00CE3D94"/>
    <w:rsid w:val="00CE5296"/>
    <w:rsid w:val="00CE58AD"/>
    <w:rsid w:val="00CF1B91"/>
    <w:rsid w:val="00CF3F25"/>
    <w:rsid w:val="00CF5059"/>
    <w:rsid w:val="00D045AA"/>
    <w:rsid w:val="00D077BB"/>
    <w:rsid w:val="00D11BE8"/>
    <w:rsid w:val="00D14179"/>
    <w:rsid w:val="00D14656"/>
    <w:rsid w:val="00D16B18"/>
    <w:rsid w:val="00D252DC"/>
    <w:rsid w:val="00D25904"/>
    <w:rsid w:val="00D31046"/>
    <w:rsid w:val="00D361C4"/>
    <w:rsid w:val="00D36D51"/>
    <w:rsid w:val="00D41863"/>
    <w:rsid w:val="00D43093"/>
    <w:rsid w:val="00D517AC"/>
    <w:rsid w:val="00D5291A"/>
    <w:rsid w:val="00D6423F"/>
    <w:rsid w:val="00D64F01"/>
    <w:rsid w:val="00D705D8"/>
    <w:rsid w:val="00D70772"/>
    <w:rsid w:val="00D73F14"/>
    <w:rsid w:val="00D758CE"/>
    <w:rsid w:val="00D75DE6"/>
    <w:rsid w:val="00D7653B"/>
    <w:rsid w:val="00D76A2A"/>
    <w:rsid w:val="00D9275B"/>
    <w:rsid w:val="00D927E3"/>
    <w:rsid w:val="00D9340C"/>
    <w:rsid w:val="00D94DDE"/>
    <w:rsid w:val="00D95B60"/>
    <w:rsid w:val="00D962E6"/>
    <w:rsid w:val="00D97000"/>
    <w:rsid w:val="00DA0D2A"/>
    <w:rsid w:val="00DA269B"/>
    <w:rsid w:val="00DB3238"/>
    <w:rsid w:val="00DB6553"/>
    <w:rsid w:val="00DB750B"/>
    <w:rsid w:val="00DC1F5C"/>
    <w:rsid w:val="00DC2A60"/>
    <w:rsid w:val="00DC56E7"/>
    <w:rsid w:val="00DC710F"/>
    <w:rsid w:val="00DD177D"/>
    <w:rsid w:val="00DD2BAE"/>
    <w:rsid w:val="00DD38B4"/>
    <w:rsid w:val="00DD3F0F"/>
    <w:rsid w:val="00DD4267"/>
    <w:rsid w:val="00DD4A8A"/>
    <w:rsid w:val="00DD7462"/>
    <w:rsid w:val="00DE3FB4"/>
    <w:rsid w:val="00DF2A51"/>
    <w:rsid w:val="00E02427"/>
    <w:rsid w:val="00E02858"/>
    <w:rsid w:val="00E02BAA"/>
    <w:rsid w:val="00E07E57"/>
    <w:rsid w:val="00E1022B"/>
    <w:rsid w:val="00E15339"/>
    <w:rsid w:val="00E16037"/>
    <w:rsid w:val="00E168A8"/>
    <w:rsid w:val="00E170D3"/>
    <w:rsid w:val="00E2024C"/>
    <w:rsid w:val="00E20386"/>
    <w:rsid w:val="00E24F7E"/>
    <w:rsid w:val="00E27EA1"/>
    <w:rsid w:val="00E317FA"/>
    <w:rsid w:val="00E353D0"/>
    <w:rsid w:val="00E376FE"/>
    <w:rsid w:val="00E40013"/>
    <w:rsid w:val="00E429E4"/>
    <w:rsid w:val="00E52B01"/>
    <w:rsid w:val="00E557A0"/>
    <w:rsid w:val="00E557B1"/>
    <w:rsid w:val="00E5665C"/>
    <w:rsid w:val="00E652B4"/>
    <w:rsid w:val="00E71387"/>
    <w:rsid w:val="00E7370B"/>
    <w:rsid w:val="00E744F6"/>
    <w:rsid w:val="00E762A9"/>
    <w:rsid w:val="00E77529"/>
    <w:rsid w:val="00E80AD6"/>
    <w:rsid w:val="00E84710"/>
    <w:rsid w:val="00E86439"/>
    <w:rsid w:val="00E879AE"/>
    <w:rsid w:val="00EA3143"/>
    <w:rsid w:val="00EA504F"/>
    <w:rsid w:val="00EA6156"/>
    <w:rsid w:val="00EA6827"/>
    <w:rsid w:val="00EA689E"/>
    <w:rsid w:val="00EA7016"/>
    <w:rsid w:val="00EA7089"/>
    <w:rsid w:val="00EB2341"/>
    <w:rsid w:val="00EB4DCF"/>
    <w:rsid w:val="00EB605F"/>
    <w:rsid w:val="00EC2F99"/>
    <w:rsid w:val="00EC4248"/>
    <w:rsid w:val="00EC5001"/>
    <w:rsid w:val="00EC69A9"/>
    <w:rsid w:val="00EC76A5"/>
    <w:rsid w:val="00ED293E"/>
    <w:rsid w:val="00ED34A8"/>
    <w:rsid w:val="00ED439E"/>
    <w:rsid w:val="00EE0D3D"/>
    <w:rsid w:val="00EE1CCD"/>
    <w:rsid w:val="00EE3479"/>
    <w:rsid w:val="00EE40D9"/>
    <w:rsid w:val="00EE45A0"/>
    <w:rsid w:val="00EE7BAB"/>
    <w:rsid w:val="00EF00F9"/>
    <w:rsid w:val="00EF2FC2"/>
    <w:rsid w:val="00EF48BD"/>
    <w:rsid w:val="00EF5311"/>
    <w:rsid w:val="00EF66CD"/>
    <w:rsid w:val="00F01CD1"/>
    <w:rsid w:val="00F032CC"/>
    <w:rsid w:val="00F03DFA"/>
    <w:rsid w:val="00F0511D"/>
    <w:rsid w:val="00F06817"/>
    <w:rsid w:val="00F06A5D"/>
    <w:rsid w:val="00F21465"/>
    <w:rsid w:val="00F214AD"/>
    <w:rsid w:val="00F22C9C"/>
    <w:rsid w:val="00F239F3"/>
    <w:rsid w:val="00F24A4A"/>
    <w:rsid w:val="00F25753"/>
    <w:rsid w:val="00F31D7B"/>
    <w:rsid w:val="00F33585"/>
    <w:rsid w:val="00F42E46"/>
    <w:rsid w:val="00F47A45"/>
    <w:rsid w:val="00F47A80"/>
    <w:rsid w:val="00F52A9A"/>
    <w:rsid w:val="00F544E8"/>
    <w:rsid w:val="00F554F5"/>
    <w:rsid w:val="00F64A99"/>
    <w:rsid w:val="00F66381"/>
    <w:rsid w:val="00F73A2F"/>
    <w:rsid w:val="00F772D6"/>
    <w:rsid w:val="00F77B5D"/>
    <w:rsid w:val="00F8561D"/>
    <w:rsid w:val="00F85F0E"/>
    <w:rsid w:val="00F865AF"/>
    <w:rsid w:val="00F86AC5"/>
    <w:rsid w:val="00F92D16"/>
    <w:rsid w:val="00F962AB"/>
    <w:rsid w:val="00FA2228"/>
    <w:rsid w:val="00FA2D71"/>
    <w:rsid w:val="00FA5A28"/>
    <w:rsid w:val="00FA7A28"/>
    <w:rsid w:val="00FB4640"/>
    <w:rsid w:val="00FC13A6"/>
    <w:rsid w:val="00FC4CC4"/>
    <w:rsid w:val="00FD156D"/>
    <w:rsid w:val="00FE3A1E"/>
    <w:rsid w:val="00FE4345"/>
    <w:rsid w:val="00FE538E"/>
    <w:rsid w:val="00FF04A8"/>
    <w:rsid w:val="00FF0730"/>
    <w:rsid w:val="00FF271E"/>
    <w:rsid w:val="00FF7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FD10D"/>
  <w15:docId w15:val="{77D133D8-D313-4D5A-9B2A-A56AC303F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77321"/>
    <w:rPr>
      <w:rFonts w:ascii="Times New Roman" w:eastAsia="Times New Roman" w:hAnsi="Times New Roman"/>
    </w:rPr>
  </w:style>
  <w:style w:type="paragraph" w:styleId="Nadpis1">
    <w:name w:val="heading 1"/>
    <w:basedOn w:val="Normln"/>
    <w:next w:val="Normln"/>
    <w:link w:val="Nadpis1Char"/>
    <w:uiPriority w:val="9"/>
    <w:qFormat/>
    <w:rsid w:val="00535E89"/>
    <w:pPr>
      <w:keepNext/>
      <w:spacing w:before="240" w:after="60"/>
      <w:outlineLvl w:val="0"/>
    </w:pPr>
    <w:rPr>
      <w:rFonts w:ascii="Calibri Light" w:hAnsi="Calibri Light"/>
      <w:b/>
      <w:bCs/>
      <w:kern w:val="32"/>
      <w:sz w:val="32"/>
      <w:szCs w:val="32"/>
    </w:rPr>
  </w:style>
  <w:style w:type="paragraph" w:styleId="Nadpis3">
    <w:name w:val="heading 3"/>
    <w:basedOn w:val="Normln"/>
    <w:next w:val="Normln"/>
    <w:link w:val="Nadpis3Char"/>
    <w:uiPriority w:val="9"/>
    <w:qFormat/>
    <w:rsid w:val="001418B4"/>
    <w:pPr>
      <w:keepNext/>
      <w:pBdr>
        <w:bottom w:val="single" w:sz="8" w:space="1" w:color="auto"/>
      </w:pBdr>
      <w:spacing w:before="240" w:after="60" w:line="288" w:lineRule="auto"/>
      <w:outlineLvl w:val="2"/>
    </w:pPr>
    <w:rPr>
      <w:rFonts w:ascii="JohnSans Text Pro" w:hAnsi="JohnSans Text Pro"/>
      <w:b/>
      <w:bCs/>
      <w:szCs w:val="26"/>
    </w:rPr>
  </w:style>
  <w:style w:type="paragraph" w:styleId="Nadpis4">
    <w:name w:val="heading 4"/>
    <w:basedOn w:val="Normln"/>
    <w:next w:val="Normln"/>
    <w:link w:val="Nadpis4Char"/>
    <w:uiPriority w:val="9"/>
    <w:qFormat/>
    <w:rsid w:val="005D7B11"/>
    <w:pPr>
      <w:keepNext/>
      <w:spacing w:before="240" w:after="60"/>
      <w:outlineLvl w:val="3"/>
    </w:pPr>
    <w:rPr>
      <w:rFonts w:ascii="Calibri" w:hAnsi="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477321"/>
    <w:pPr>
      <w:jc w:val="center"/>
    </w:pPr>
    <w:rPr>
      <w:b/>
      <w:sz w:val="40"/>
    </w:rPr>
  </w:style>
  <w:style w:type="character" w:customStyle="1" w:styleId="NzevChar">
    <w:name w:val="Název Char"/>
    <w:link w:val="Nzev"/>
    <w:rsid w:val="00477321"/>
    <w:rPr>
      <w:rFonts w:ascii="Times New Roman" w:eastAsia="Times New Roman" w:hAnsi="Times New Roman" w:cs="Times New Roman"/>
      <w:b/>
      <w:sz w:val="40"/>
      <w:szCs w:val="20"/>
      <w:lang w:eastAsia="cs-CZ"/>
    </w:rPr>
  </w:style>
  <w:style w:type="paragraph" w:styleId="Zkladntext">
    <w:name w:val="Body Text"/>
    <w:basedOn w:val="Normln"/>
    <w:link w:val="ZkladntextChar"/>
    <w:semiHidden/>
    <w:rsid w:val="00477321"/>
    <w:pPr>
      <w:spacing w:line="360" w:lineRule="auto"/>
      <w:jc w:val="both"/>
    </w:pPr>
    <w:rPr>
      <w:sz w:val="24"/>
    </w:rPr>
  </w:style>
  <w:style w:type="character" w:customStyle="1" w:styleId="ZkladntextChar">
    <w:name w:val="Základní text Char"/>
    <w:link w:val="Zkladntext"/>
    <w:semiHidden/>
    <w:rsid w:val="00477321"/>
    <w:rPr>
      <w:rFonts w:ascii="Times New Roman" w:eastAsia="Times New Roman" w:hAnsi="Times New Roman" w:cs="Times New Roman"/>
      <w:sz w:val="24"/>
      <w:szCs w:val="20"/>
      <w:lang w:eastAsia="cs-CZ"/>
    </w:rPr>
  </w:style>
  <w:style w:type="paragraph" w:styleId="Podnadpis">
    <w:name w:val="Subtitle"/>
    <w:basedOn w:val="Normln"/>
    <w:link w:val="PodnadpisChar"/>
    <w:qFormat/>
    <w:rsid w:val="00477321"/>
    <w:pPr>
      <w:pBdr>
        <w:bottom w:val="single" w:sz="12" w:space="1" w:color="auto"/>
      </w:pBdr>
      <w:jc w:val="center"/>
    </w:pPr>
    <w:rPr>
      <w:rFonts w:ascii="Garamond" w:hAnsi="Garamond"/>
      <w:i/>
      <w:iCs/>
      <w:sz w:val="24"/>
      <w:szCs w:val="24"/>
    </w:rPr>
  </w:style>
  <w:style w:type="character" w:customStyle="1" w:styleId="PodnadpisChar">
    <w:name w:val="Podnadpis Char"/>
    <w:link w:val="Podnadpis"/>
    <w:rsid w:val="00477321"/>
    <w:rPr>
      <w:rFonts w:ascii="Garamond" w:eastAsia="Times New Roman" w:hAnsi="Garamond" w:cs="Courier New"/>
      <w:i/>
      <w:iCs/>
      <w:sz w:val="24"/>
      <w:szCs w:val="24"/>
      <w:lang w:eastAsia="cs-CZ"/>
    </w:rPr>
  </w:style>
  <w:style w:type="paragraph" w:customStyle="1" w:styleId="cislovani1">
    <w:name w:val="cislovani 1"/>
    <w:basedOn w:val="Normln"/>
    <w:next w:val="Normln"/>
    <w:rsid w:val="00477321"/>
    <w:pPr>
      <w:keepNext/>
      <w:numPr>
        <w:numId w:val="2"/>
      </w:numPr>
      <w:spacing w:before="480" w:line="288" w:lineRule="auto"/>
      <w:ind w:left="567"/>
    </w:pPr>
    <w:rPr>
      <w:rFonts w:ascii="JohnSans Text Pro" w:hAnsi="JohnSans Text Pro"/>
      <w:b/>
      <w:caps/>
      <w:sz w:val="24"/>
      <w:szCs w:val="24"/>
    </w:rPr>
  </w:style>
  <w:style w:type="paragraph" w:customStyle="1" w:styleId="Cislovani2">
    <w:name w:val="Cislovani 2"/>
    <w:basedOn w:val="Normln"/>
    <w:rsid w:val="00477321"/>
    <w:pPr>
      <w:keepNext/>
      <w:numPr>
        <w:ilvl w:val="1"/>
        <w:numId w:val="2"/>
      </w:numPr>
      <w:tabs>
        <w:tab w:val="left" w:pos="851"/>
        <w:tab w:val="left" w:pos="1021"/>
      </w:tabs>
      <w:spacing w:before="240" w:line="288" w:lineRule="auto"/>
      <w:ind w:left="851" w:hanging="851"/>
      <w:jc w:val="both"/>
    </w:pPr>
    <w:rPr>
      <w:rFonts w:ascii="JohnSans Text Pro" w:hAnsi="JohnSans Text Pro"/>
      <w:szCs w:val="24"/>
    </w:rPr>
  </w:style>
  <w:style w:type="paragraph" w:customStyle="1" w:styleId="Cislovani3">
    <w:name w:val="Cislovani 3"/>
    <w:basedOn w:val="Normln"/>
    <w:rsid w:val="00477321"/>
    <w:pPr>
      <w:numPr>
        <w:ilvl w:val="2"/>
        <w:numId w:val="2"/>
      </w:numPr>
      <w:tabs>
        <w:tab w:val="left" w:pos="851"/>
      </w:tabs>
      <w:spacing w:before="120" w:line="288" w:lineRule="auto"/>
      <w:jc w:val="both"/>
    </w:pPr>
    <w:rPr>
      <w:rFonts w:ascii="JohnSans Text Pro" w:hAnsi="JohnSans Text Pro"/>
      <w:szCs w:val="24"/>
    </w:rPr>
  </w:style>
  <w:style w:type="paragraph" w:customStyle="1" w:styleId="Cislovani4">
    <w:name w:val="Cislovani 4"/>
    <w:basedOn w:val="Normln"/>
    <w:rsid w:val="00477321"/>
    <w:pPr>
      <w:numPr>
        <w:ilvl w:val="3"/>
        <w:numId w:val="2"/>
      </w:numPr>
      <w:tabs>
        <w:tab w:val="left" w:pos="851"/>
      </w:tabs>
      <w:spacing w:before="120" w:line="288" w:lineRule="auto"/>
      <w:jc w:val="both"/>
    </w:pPr>
    <w:rPr>
      <w:rFonts w:ascii="JohnSans Text Pro" w:hAnsi="JohnSans Text Pro"/>
      <w:szCs w:val="24"/>
    </w:rPr>
  </w:style>
  <w:style w:type="paragraph" w:customStyle="1" w:styleId="Cislovani4text">
    <w:name w:val="Cislovani 4 text"/>
    <w:basedOn w:val="Normln"/>
    <w:qFormat/>
    <w:rsid w:val="00477321"/>
    <w:pPr>
      <w:numPr>
        <w:ilvl w:val="4"/>
        <w:numId w:val="2"/>
      </w:numPr>
      <w:tabs>
        <w:tab w:val="left" w:pos="851"/>
      </w:tabs>
      <w:spacing w:before="120" w:line="288" w:lineRule="auto"/>
      <w:ind w:left="851" w:hanging="851"/>
      <w:jc w:val="both"/>
    </w:pPr>
    <w:rPr>
      <w:rFonts w:ascii="JohnSans Text Pro" w:hAnsi="JohnSans Text Pro"/>
      <w:i/>
      <w:szCs w:val="24"/>
    </w:rPr>
  </w:style>
  <w:style w:type="character" w:customStyle="1" w:styleId="apple-converted-space">
    <w:name w:val="apple-converted-space"/>
    <w:basedOn w:val="Standardnpsmoodstavce"/>
    <w:rsid w:val="00477321"/>
  </w:style>
  <w:style w:type="character" w:customStyle="1" w:styleId="Nadpis3Char">
    <w:name w:val="Nadpis 3 Char"/>
    <w:link w:val="Nadpis3"/>
    <w:uiPriority w:val="9"/>
    <w:rsid w:val="001418B4"/>
    <w:rPr>
      <w:rFonts w:ascii="JohnSans Text Pro" w:eastAsia="Times New Roman" w:hAnsi="JohnSans Text Pro" w:cs="Arial"/>
      <w:b/>
      <w:bCs/>
      <w:szCs w:val="26"/>
    </w:rPr>
  </w:style>
  <w:style w:type="paragraph" w:styleId="Zpat">
    <w:name w:val="footer"/>
    <w:basedOn w:val="Normln"/>
    <w:link w:val="ZpatChar"/>
    <w:uiPriority w:val="99"/>
    <w:unhideWhenUsed/>
    <w:rsid w:val="005D7B11"/>
    <w:pPr>
      <w:tabs>
        <w:tab w:val="center" w:pos="4536"/>
        <w:tab w:val="right" w:pos="9072"/>
      </w:tabs>
    </w:pPr>
    <w:rPr>
      <w:rFonts w:ascii="Calibri" w:eastAsia="Calibri" w:hAnsi="Calibri"/>
      <w:sz w:val="22"/>
      <w:szCs w:val="22"/>
      <w:lang w:eastAsia="en-US"/>
    </w:rPr>
  </w:style>
  <w:style w:type="character" w:customStyle="1" w:styleId="ZpatChar">
    <w:name w:val="Zápatí Char"/>
    <w:link w:val="Zpat"/>
    <w:uiPriority w:val="99"/>
    <w:rsid w:val="005D7B11"/>
    <w:rPr>
      <w:sz w:val="22"/>
      <w:szCs w:val="22"/>
      <w:lang w:eastAsia="en-US"/>
    </w:rPr>
  </w:style>
  <w:style w:type="character" w:customStyle="1" w:styleId="Nadpis4Char">
    <w:name w:val="Nadpis 4 Char"/>
    <w:link w:val="Nadpis4"/>
    <w:uiPriority w:val="9"/>
    <w:semiHidden/>
    <w:rsid w:val="005D7B11"/>
    <w:rPr>
      <w:rFonts w:ascii="Calibri" w:eastAsia="Times New Roman" w:hAnsi="Calibri" w:cs="Times New Roman"/>
      <w:b/>
      <w:bCs/>
      <w:sz w:val="28"/>
      <w:szCs w:val="28"/>
    </w:rPr>
  </w:style>
  <w:style w:type="paragraph" w:styleId="Odstavecseseznamem">
    <w:name w:val="List Paragraph"/>
    <w:basedOn w:val="Normln"/>
    <w:uiPriority w:val="34"/>
    <w:qFormat/>
    <w:rsid w:val="007A5887"/>
    <w:pPr>
      <w:ind w:left="708"/>
    </w:pPr>
  </w:style>
  <w:style w:type="paragraph" w:styleId="Zhlav">
    <w:name w:val="header"/>
    <w:basedOn w:val="Normln"/>
    <w:link w:val="ZhlavChar"/>
    <w:uiPriority w:val="99"/>
    <w:unhideWhenUsed/>
    <w:rsid w:val="001841FB"/>
    <w:pPr>
      <w:tabs>
        <w:tab w:val="center" w:pos="4536"/>
        <w:tab w:val="right" w:pos="9072"/>
      </w:tabs>
    </w:pPr>
  </w:style>
  <w:style w:type="character" w:customStyle="1" w:styleId="ZhlavChar">
    <w:name w:val="Záhlaví Char"/>
    <w:link w:val="Zhlav"/>
    <w:uiPriority w:val="99"/>
    <w:rsid w:val="001841FB"/>
    <w:rPr>
      <w:rFonts w:ascii="Times New Roman" w:eastAsia="Times New Roman" w:hAnsi="Times New Roman"/>
    </w:rPr>
  </w:style>
  <w:style w:type="paragraph" w:styleId="Textbubliny">
    <w:name w:val="Balloon Text"/>
    <w:basedOn w:val="Normln"/>
    <w:link w:val="TextbublinyChar"/>
    <w:uiPriority w:val="99"/>
    <w:semiHidden/>
    <w:unhideWhenUsed/>
    <w:rsid w:val="001841FB"/>
    <w:rPr>
      <w:rFonts w:ascii="Tahoma" w:hAnsi="Tahoma"/>
      <w:sz w:val="16"/>
      <w:szCs w:val="16"/>
    </w:rPr>
  </w:style>
  <w:style w:type="character" w:customStyle="1" w:styleId="TextbublinyChar">
    <w:name w:val="Text bubliny Char"/>
    <w:link w:val="Textbubliny"/>
    <w:uiPriority w:val="99"/>
    <w:semiHidden/>
    <w:rsid w:val="001841FB"/>
    <w:rPr>
      <w:rFonts w:ascii="Tahoma" w:eastAsia="Times New Roman" w:hAnsi="Tahoma" w:cs="Tahoma"/>
      <w:sz w:val="16"/>
      <w:szCs w:val="16"/>
    </w:rPr>
  </w:style>
  <w:style w:type="paragraph" w:customStyle="1" w:styleId="Char">
    <w:name w:val="Char"/>
    <w:basedOn w:val="Normln"/>
    <w:rsid w:val="003969F9"/>
    <w:pPr>
      <w:spacing w:after="160" w:line="240" w:lineRule="exact"/>
      <w:jc w:val="both"/>
    </w:pPr>
    <w:rPr>
      <w:rFonts w:ascii="Times New Roman Bold" w:hAnsi="Times New Roman Bold"/>
      <w:sz w:val="22"/>
      <w:szCs w:val="26"/>
      <w:lang w:val="sk-SK" w:eastAsia="en-US"/>
    </w:rPr>
  </w:style>
  <w:style w:type="character" w:styleId="Odkaznakoment">
    <w:name w:val="annotation reference"/>
    <w:uiPriority w:val="99"/>
    <w:semiHidden/>
    <w:unhideWhenUsed/>
    <w:rsid w:val="00386D0B"/>
    <w:rPr>
      <w:sz w:val="16"/>
      <w:szCs w:val="16"/>
    </w:rPr>
  </w:style>
  <w:style w:type="paragraph" w:styleId="Textkomente">
    <w:name w:val="annotation text"/>
    <w:basedOn w:val="Normln"/>
    <w:link w:val="TextkomenteChar"/>
    <w:uiPriority w:val="99"/>
    <w:semiHidden/>
    <w:unhideWhenUsed/>
    <w:rsid w:val="00386D0B"/>
  </w:style>
  <w:style w:type="character" w:customStyle="1" w:styleId="TextkomenteChar">
    <w:name w:val="Text komentáře Char"/>
    <w:link w:val="Textkomente"/>
    <w:uiPriority w:val="99"/>
    <w:semiHidden/>
    <w:rsid w:val="00386D0B"/>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386D0B"/>
    <w:rPr>
      <w:b/>
      <w:bCs/>
    </w:rPr>
  </w:style>
  <w:style w:type="character" w:customStyle="1" w:styleId="PedmtkomenteChar">
    <w:name w:val="Předmět komentáře Char"/>
    <w:link w:val="Pedmtkomente"/>
    <w:uiPriority w:val="99"/>
    <w:semiHidden/>
    <w:rsid w:val="00386D0B"/>
    <w:rPr>
      <w:rFonts w:ascii="Times New Roman" w:eastAsia="Times New Roman" w:hAnsi="Times New Roman"/>
      <w:b/>
      <w:bCs/>
    </w:rPr>
  </w:style>
  <w:style w:type="character" w:customStyle="1" w:styleId="Nadpis1Char">
    <w:name w:val="Nadpis 1 Char"/>
    <w:link w:val="Nadpis1"/>
    <w:uiPriority w:val="9"/>
    <w:rsid w:val="00535E89"/>
    <w:rPr>
      <w:rFonts w:ascii="Calibri Light" w:eastAsia="Times New Roman" w:hAnsi="Calibri Light" w:cs="Times New Roman"/>
      <w:b/>
      <w:bCs/>
      <w:kern w:val="32"/>
      <w:sz w:val="32"/>
      <w:szCs w:val="32"/>
    </w:rPr>
  </w:style>
  <w:style w:type="paragraph" w:styleId="Revize">
    <w:name w:val="Revision"/>
    <w:hidden/>
    <w:uiPriority w:val="99"/>
    <w:semiHidden/>
    <w:rsid w:val="001E183A"/>
    <w:rPr>
      <w:rFonts w:ascii="Times New Roman" w:eastAsia="Times New Roman" w:hAnsi="Times New Roman"/>
    </w:rPr>
  </w:style>
  <w:style w:type="character" w:styleId="Hypertextovodkaz">
    <w:name w:val="Hyperlink"/>
    <w:basedOn w:val="Standardnpsmoodstavce"/>
    <w:uiPriority w:val="99"/>
    <w:unhideWhenUsed/>
    <w:rsid w:val="00595093"/>
    <w:rPr>
      <w:color w:val="0000FF"/>
      <w:u w:val="single"/>
    </w:rPr>
  </w:style>
  <w:style w:type="character" w:customStyle="1" w:styleId="Nevyeenzmnka1">
    <w:name w:val="Nevyřešená zmínka1"/>
    <w:basedOn w:val="Standardnpsmoodstavce"/>
    <w:uiPriority w:val="99"/>
    <w:semiHidden/>
    <w:unhideWhenUsed/>
    <w:rsid w:val="00F21465"/>
    <w:rPr>
      <w:color w:val="605E5C"/>
      <w:shd w:val="clear" w:color="auto" w:fill="E1DFDD"/>
    </w:rPr>
  </w:style>
  <w:style w:type="character" w:styleId="Nevyeenzmnka">
    <w:name w:val="Unresolved Mention"/>
    <w:basedOn w:val="Standardnpsmoodstavce"/>
    <w:uiPriority w:val="99"/>
    <w:semiHidden/>
    <w:unhideWhenUsed/>
    <w:rsid w:val="000E6F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525360">
      <w:bodyDiv w:val="1"/>
      <w:marLeft w:val="0"/>
      <w:marRight w:val="0"/>
      <w:marTop w:val="0"/>
      <w:marBottom w:val="0"/>
      <w:divBdr>
        <w:top w:val="none" w:sz="0" w:space="0" w:color="auto"/>
        <w:left w:val="none" w:sz="0" w:space="0" w:color="auto"/>
        <w:bottom w:val="none" w:sz="0" w:space="0" w:color="auto"/>
        <w:right w:val="none" w:sz="0" w:space="0" w:color="auto"/>
      </w:divBdr>
    </w:div>
    <w:div w:id="360713647">
      <w:bodyDiv w:val="1"/>
      <w:marLeft w:val="0"/>
      <w:marRight w:val="0"/>
      <w:marTop w:val="0"/>
      <w:marBottom w:val="0"/>
      <w:divBdr>
        <w:top w:val="none" w:sz="0" w:space="0" w:color="auto"/>
        <w:left w:val="none" w:sz="0" w:space="0" w:color="auto"/>
        <w:bottom w:val="none" w:sz="0" w:space="0" w:color="auto"/>
        <w:right w:val="none" w:sz="0" w:space="0" w:color="auto"/>
      </w:divBdr>
    </w:div>
    <w:div w:id="369568870">
      <w:bodyDiv w:val="1"/>
      <w:marLeft w:val="0"/>
      <w:marRight w:val="0"/>
      <w:marTop w:val="0"/>
      <w:marBottom w:val="0"/>
      <w:divBdr>
        <w:top w:val="none" w:sz="0" w:space="0" w:color="auto"/>
        <w:left w:val="none" w:sz="0" w:space="0" w:color="auto"/>
        <w:bottom w:val="none" w:sz="0" w:space="0" w:color="auto"/>
        <w:right w:val="none" w:sz="0" w:space="0" w:color="auto"/>
      </w:divBdr>
    </w:div>
    <w:div w:id="386614946">
      <w:bodyDiv w:val="1"/>
      <w:marLeft w:val="0"/>
      <w:marRight w:val="0"/>
      <w:marTop w:val="0"/>
      <w:marBottom w:val="0"/>
      <w:divBdr>
        <w:top w:val="none" w:sz="0" w:space="0" w:color="auto"/>
        <w:left w:val="none" w:sz="0" w:space="0" w:color="auto"/>
        <w:bottom w:val="none" w:sz="0" w:space="0" w:color="auto"/>
        <w:right w:val="none" w:sz="0" w:space="0" w:color="auto"/>
      </w:divBdr>
    </w:div>
    <w:div w:id="521817639">
      <w:bodyDiv w:val="1"/>
      <w:marLeft w:val="0"/>
      <w:marRight w:val="0"/>
      <w:marTop w:val="0"/>
      <w:marBottom w:val="0"/>
      <w:divBdr>
        <w:top w:val="none" w:sz="0" w:space="0" w:color="auto"/>
        <w:left w:val="none" w:sz="0" w:space="0" w:color="auto"/>
        <w:bottom w:val="none" w:sz="0" w:space="0" w:color="auto"/>
        <w:right w:val="none" w:sz="0" w:space="0" w:color="auto"/>
      </w:divBdr>
    </w:div>
    <w:div w:id="536234384">
      <w:bodyDiv w:val="1"/>
      <w:marLeft w:val="0"/>
      <w:marRight w:val="0"/>
      <w:marTop w:val="0"/>
      <w:marBottom w:val="0"/>
      <w:divBdr>
        <w:top w:val="none" w:sz="0" w:space="0" w:color="auto"/>
        <w:left w:val="none" w:sz="0" w:space="0" w:color="auto"/>
        <w:bottom w:val="none" w:sz="0" w:space="0" w:color="auto"/>
        <w:right w:val="none" w:sz="0" w:space="0" w:color="auto"/>
      </w:divBdr>
    </w:div>
    <w:div w:id="1084883363">
      <w:bodyDiv w:val="1"/>
      <w:marLeft w:val="0"/>
      <w:marRight w:val="0"/>
      <w:marTop w:val="0"/>
      <w:marBottom w:val="0"/>
      <w:divBdr>
        <w:top w:val="none" w:sz="0" w:space="0" w:color="auto"/>
        <w:left w:val="none" w:sz="0" w:space="0" w:color="auto"/>
        <w:bottom w:val="none" w:sz="0" w:space="0" w:color="auto"/>
        <w:right w:val="none" w:sz="0" w:space="0" w:color="auto"/>
      </w:divBdr>
    </w:div>
    <w:div w:id="1131173328">
      <w:bodyDiv w:val="1"/>
      <w:marLeft w:val="0"/>
      <w:marRight w:val="0"/>
      <w:marTop w:val="0"/>
      <w:marBottom w:val="0"/>
      <w:divBdr>
        <w:top w:val="none" w:sz="0" w:space="0" w:color="auto"/>
        <w:left w:val="none" w:sz="0" w:space="0" w:color="auto"/>
        <w:bottom w:val="none" w:sz="0" w:space="0" w:color="auto"/>
        <w:right w:val="none" w:sz="0" w:space="0" w:color="auto"/>
      </w:divBdr>
    </w:div>
    <w:div w:id="1244989133">
      <w:bodyDiv w:val="1"/>
      <w:marLeft w:val="0"/>
      <w:marRight w:val="0"/>
      <w:marTop w:val="0"/>
      <w:marBottom w:val="0"/>
      <w:divBdr>
        <w:top w:val="none" w:sz="0" w:space="0" w:color="auto"/>
        <w:left w:val="none" w:sz="0" w:space="0" w:color="auto"/>
        <w:bottom w:val="none" w:sz="0" w:space="0" w:color="auto"/>
        <w:right w:val="none" w:sz="0" w:space="0" w:color="auto"/>
      </w:divBdr>
    </w:div>
    <w:div w:id="1277566073">
      <w:bodyDiv w:val="1"/>
      <w:marLeft w:val="0"/>
      <w:marRight w:val="0"/>
      <w:marTop w:val="0"/>
      <w:marBottom w:val="0"/>
      <w:divBdr>
        <w:top w:val="none" w:sz="0" w:space="0" w:color="auto"/>
        <w:left w:val="none" w:sz="0" w:space="0" w:color="auto"/>
        <w:bottom w:val="none" w:sz="0" w:space="0" w:color="auto"/>
        <w:right w:val="none" w:sz="0" w:space="0" w:color="auto"/>
      </w:divBdr>
    </w:div>
    <w:div w:id="1478958917">
      <w:bodyDiv w:val="1"/>
      <w:marLeft w:val="0"/>
      <w:marRight w:val="0"/>
      <w:marTop w:val="0"/>
      <w:marBottom w:val="0"/>
      <w:divBdr>
        <w:top w:val="none" w:sz="0" w:space="0" w:color="auto"/>
        <w:left w:val="none" w:sz="0" w:space="0" w:color="auto"/>
        <w:bottom w:val="none" w:sz="0" w:space="0" w:color="auto"/>
        <w:right w:val="none" w:sz="0" w:space="0" w:color="auto"/>
      </w:divBdr>
    </w:div>
    <w:div w:id="1683389589">
      <w:bodyDiv w:val="1"/>
      <w:marLeft w:val="0"/>
      <w:marRight w:val="0"/>
      <w:marTop w:val="0"/>
      <w:marBottom w:val="0"/>
      <w:divBdr>
        <w:top w:val="none" w:sz="0" w:space="0" w:color="auto"/>
        <w:left w:val="none" w:sz="0" w:space="0" w:color="auto"/>
        <w:bottom w:val="none" w:sz="0" w:space="0" w:color="auto"/>
        <w:right w:val="none" w:sz="0" w:space="0" w:color="auto"/>
      </w:divBdr>
    </w:div>
    <w:div w:id="1860385904">
      <w:bodyDiv w:val="1"/>
      <w:marLeft w:val="0"/>
      <w:marRight w:val="0"/>
      <w:marTop w:val="0"/>
      <w:marBottom w:val="0"/>
      <w:divBdr>
        <w:top w:val="none" w:sz="0" w:space="0" w:color="auto"/>
        <w:left w:val="none" w:sz="0" w:space="0" w:color="auto"/>
        <w:bottom w:val="none" w:sz="0" w:space="0" w:color="auto"/>
        <w:right w:val="none" w:sz="0" w:space="0" w:color="auto"/>
      </w:divBdr>
    </w:div>
    <w:div w:id="20305940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A455C0-7F70-472D-91C3-C8408B260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18</Pages>
  <Words>6098</Words>
  <Characters>35984</Characters>
  <Application>Microsoft Office Word</Application>
  <DocSecurity>0</DocSecurity>
  <Lines>299</Lines>
  <Paragraphs>83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Juhoš</dc:creator>
  <cp:keywords/>
  <dc:description/>
  <cp:lastModifiedBy>Robert Juhoš</cp:lastModifiedBy>
  <cp:revision>61</cp:revision>
  <cp:lastPrinted>2023-03-03T11:25:00Z</cp:lastPrinted>
  <dcterms:created xsi:type="dcterms:W3CDTF">2024-02-28T20:58:00Z</dcterms:created>
  <dcterms:modified xsi:type="dcterms:W3CDTF">2024-06-23T12:46:00Z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