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F1865" w14:textId="587817FA" w:rsidR="006246F8" w:rsidRPr="007F392F" w:rsidRDefault="006246F8" w:rsidP="00AD3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123CAE6F" w14:textId="0A720BCA" w:rsidR="00D11A78" w:rsidRPr="007F392F" w:rsidRDefault="00D11A78" w:rsidP="00AD3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543AFB61" w14:textId="77777777" w:rsidR="00D11A78" w:rsidRPr="007F392F" w:rsidRDefault="00D11A78" w:rsidP="00AD3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16B18C1B" w14:textId="60A6DD5B" w:rsidR="009474D7" w:rsidRPr="007F392F" w:rsidRDefault="009474D7" w:rsidP="000F7DB5">
      <w:pPr>
        <w:pStyle w:val="VRMEKUStyl"/>
        <w:ind w:left="2184" w:hanging="2184"/>
        <w:jc w:val="center"/>
        <w:rPr>
          <w:rFonts w:cstheme="minorHAnsi"/>
          <w:sz w:val="20"/>
        </w:rPr>
      </w:pPr>
      <w:r w:rsidRPr="007F392F">
        <w:rPr>
          <w:rFonts w:asciiTheme="minorHAnsi" w:hAnsiTheme="minorHAnsi" w:cstheme="minorHAnsi"/>
        </w:rPr>
        <w:t xml:space="preserve">PŘÍLOHA </w:t>
      </w:r>
      <w:r w:rsidR="006B5C4A">
        <w:rPr>
          <w:rFonts w:asciiTheme="minorHAnsi" w:hAnsiTheme="minorHAnsi" w:cstheme="minorHAnsi"/>
        </w:rPr>
        <w:t xml:space="preserve">ZD </w:t>
      </w:r>
      <w:r w:rsidR="00316A0D" w:rsidRPr="007F392F">
        <w:rPr>
          <w:rFonts w:asciiTheme="minorHAnsi" w:hAnsiTheme="minorHAnsi" w:cstheme="minorHAnsi"/>
        </w:rPr>
        <w:t>č</w:t>
      </w:r>
      <w:r w:rsidRPr="007F392F">
        <w:rPr>
          <w:rFonts w:asciiTheme="minorHAnsi" w:hAnsiTheme="minorHAnsi" w:cstheme="minorHAnsi"/>
        </w:rPr>
        <w:t>. 1</w:t>
      </w:r>
      <w:r w:rsidR="00316A0D" w:rsidRPr="007F392F">
        <w:rPr>
          <w:rFonts w:asciiTheme="minorHAnsi" w:hAnsiTheme="minorHAnsi" w:cstheme="minorHAnsi"/>
        </w:rPr>
        <w:t>a</w:t>
      </w:r>
      <w:r w:rsidRPr="007F392F">
        <w:rPr>
          <w:rFonts w:asciiTheme="minorHAnsi" w:hAnsiTheme="minorHAnsi" w:cstheme="minorHAnsi"/>
        </w:rPr>
        <w:t xml:space="preserve"> – </w:t>
      </w:r>
      <w:r w:rsidR="00D41D58" w:rsidRPr="007F392F">
        <w:rPr>
          <w:rFonts w:asciiTheme="minorHAnsi" w:hAnsiTheme="minorHAnsi" w:cstheme="minorHAnsi"/>
        </w:rPr>
        <w:t xml:space="preserve">Technická </w:t>
      </w:r>
      <w:r w:rsidR="003D7CC2" w:rsidRPr="007F392F">
        <w:rPr>
          <w:rFonts w:asciiTheme="minorHAnsi" w:hAnsiTheme="minorHAnsi" w:cstheme="minorHAnsi"/>
        </w:rPr>
        <w:t>dokumentace</w:t>
      </w:r>
    </w:p>
    <w:p w14:paraId="3458A1CE" w14:textId="77777777" w:rsidR="009474D7" w:rsidRPr="007F392F" w:rsidRDefault="009474D7" w:rsidP="009474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72A8D130" w14:textId="77777777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2271F551" w14:textId="77777777" w:rsidR="00D11A78" w:rsidRPr="007F392F" w:rsidRDefault="00D11A78" w:rsidP="009474D7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1C705AAE" w14:textId="54538068" w:rsidR="009474D7" w:rsidRPr="007F392F" w:rsidRDefault="008A4EC5" w:rsidP="009474D7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Tato příloha je nedílnou součástí </w:t>
      </w:r>
      <w:r w:rsidR="009474D7" w:rsidRPr="007F392F">
        <w:rPr>
          <w:rFonts w:asciiTheme="minorHAnsi" w:hAnsiTheme="minorHAnsi" w:cstheme="minorHAnsi"/>
          <w:sz w:val="22"/>
          <w:szCs w:val="22"/>
        </w:rPr>
        <w:t xml:space="preserve">Zadávací dokumentace </w:t>
      </w:r>
      <w:r w:rsidRPr="007F392F">
        <w:rPr>
          <w:rFonts w:asciiTheme="minorHAnsi" w:hAnsiTheme="minorHAnsi" w:cstheme="minorHAnsi"/>
          <w:sz w:val="22"/>
          <w:szCs w:val="22"/>
        </w:rPr>
        <w:t xml:space="preserve">a </w:t>
      </w:r>
      <w:r w:rsidR="009474D7" w:rsidRPr="007F392F">
        <w:rPr>
          <w:rFonts w:asciiTheme="minorHAnsi" w:hAnsiTheme="minorHAnsi" w:cstheme="minorHAnsi"/>
          <w:sz w:val="22"/>
          <w:szCs w:val="22"/>
        </w:rPr>
        <w:t xml:space="preserve">obsahuje </w:t>
      </w:r>
      <w:r w:rsidRPr="007F392F">
        <w:rPr>
          <w:rFonts w:asciiTheme="minorHAnsi" w:hAnsiTheme="minorHAnsi" w:cstheme="minorHAnsi"/>
          <w:sz w:val="22"/>
          <w:szCs w:val="22"/>
        </w:rPr>
        <w:t>požadavky zadavatele na technickou sp</w:t>
      </w:r>
      <w:r w:rsidR="00184E0F" w:rsidRPr="007F392F">
        <w:rPr>
          <w:rFonts w:asciiTheme="minorHAnsi" w:hAnsiTheme="minorHAnsi" w:cstheme="minorHAnsi"/>
          <w:sz w:val="22"/>
          <w:szCs w:val="22"/>
        </w:rPr>
        <w:t>ecifikaci osvětlovacích těles,</w:t>
      </w:r>
      <w:r w:rsidRPr="007F392F">
        <w:rPr>
          <w:rFonts w:asciiTheme="minorHAnsi" w:hAnsiTheme="minorHAnsi" w:cstheme="minorHAnsi"/>
          <w:sz w:val="22"/>
          <w:szCs w:val="22"/>
        </w:rPr>
        <w:t xml:space="preserve"> </w:t>
      </w:r>
      <w:r w:rsidR="00184E0F" w:rsidRPr="007F392F">
        <w:rPr>
          <w:rFonts w:asciiTheme="minorHAnsi" w:hAnsiTheme="minorHAnsi" w:cstheme="minorHAnsi"/>
          <w:sz w:val="22"/>
          <w:szCs w:val="22"/>
        </w:rPr>
        <w:t xml:space="preserve">parametry svítidel a </w:t>
      </w:r>
      <w:r w:rsidRPr="007F392F">
        <w:rPr>
          <w:rFonts w:asciiTheme="minorHAnsi" w:hAnsiTheme="minorHAnsi" w:cstheme="minorHAnsi"/>
          <w:sz w:val="22"/>
          <w:szCs w:val="22"/>
        </w:rPr>
        <w:t xml:space="preserve">dokumentaci </w:t>
      </w:r>
      <w:r w:rsidR="00184E0F" w:rsidRPr="007F392F">
        <w:rPr>
          <w:rFonts w:asciiTheme="minorHAnsi" w:hAnsiTheme="minorHAnsi" w:cstheme="minorHAnsi"/>
          <w:sz w:val="22"/>
          <w:szCs w:val="22"/>
        </w:rPr>
        <w:t>k</w:t>
      </w:r>
      <w:r w:rsidR="003D7CC2" w:rsidRPr="007F392F">
        <w:rPr>
          <w:rFonts w:asciiTheme="minorHAnsi" w:hAnsiTheme="minorHAnsi" w:cstheme="minorHAnsi"/>
          <w:sz w:val="22"/>
          <w:szCs w:val="22"/>
        </w:rPr>
        <w:t> rozsahu zakázky</w:t>
      </w:r>
      <w:r w:rsidR="00184E0F" w:rsidRPr="007F392F">
        <w:rPr>
          <w:rFonts w:asciiTheme="minorHAnsi" w:hAnsiTheme="minorHAnsi" w:cstheme="minorHAnsi"/>
          <w:sz w:val="22"/>
          <w:szCs w:val="22"/>
        </w:rPr>
        <w:t>.</w:t>
      </w:r>
    </w:p>
    <w:p w14:paraId="31DE187F" w14:textId="30FBA970" w:rsidR="007E117C" w:rsidRPr="007F392F" w:rsidRDefault="007E117C" w:rsidP="009474D7">
      <w:pPr>
        <w:pStyle w:val="Odstavecstyl"/>
        <w:rPr>
          <w:rFonts w:asciiTheme="minorHAnsi" w:hAnsiTheme="minorHAnsi" w:cstheme="minorHAnsi"/>
        </w:rPr>
      </w:pPr>
    </w:p>
    <w:p w14:paraId="5CF27EC5" w14:textId="58E0D0F7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43BD8698" w14:textId="42DE14D7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5CD25A97" w14:textId="229F388F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51497C46" w14:textId="2B33DDF8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7FD73447" w14:textId="4BFEB853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05F221D8" w14:textId="143A24C0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15A0A402" w14:textId="136C1720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34BFD6CE" w14:textId="3E4462EC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6093C1B0" w14:textId="158A5D9A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64B917A4" w14:textId="3984C3FC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355F62A1" w14:textId="711D8244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1B913FAE" w14:textId="72CEB616" w:rsidR="00CC0DEC" w:rsidRPr="007F392F" w:rsidRDefault="00CC0DEC">
      <w:pPr>
        <w:rPr>
          <w:rFonts w:cstheme="minorHAnsi"/>
          <w:b/>
          <w:sz w:val="24"/>
          <w:u w:val="single"/>
          <w:lang w:eastAsia="cs-CZ"/>
        </w:rPr>
      </w:pPr>
    </w:p>
    <w:p w14:paraId="65631860" w14:textId="77777777" w:rsidR="00344F0C" w:rsidRPr="007F392F" w:rsidRDefault="00344F0C">
      <w:pPr>
        <w:rPr>
          <w:rFonts w:cstheme="minorHAnsi"/>
          <w:b/>
          <w:u w:val="single"/>
          <w:lang w:eastAsia="cs-CZ"/>
        </w:rPr>
      </w:pPr>
      <w:r w:rsidRPr="007F392F">
        <w:rPr>
          <w:rFonts w:cstheme="minorHAnsi"/>
        </w:rPr>
        <w:br w:type="page"/>
      </w:r>
    </w:p>
    <w:p w14:paraId="296EA566" w14:textId="10858B4B" w:rsidR="00184E0F" w:rsidRPr="007F392F" w:rsidRDefault="007F392F" w:rsidP="00EE425D">
      <w:pPr>
        <w:pStyle w:val="Nadpis1"/>
      </w:pPr>
      <w:r>
        <w:lastRenderedPageBreak/>
        <w:t>SVÍTIDLA</w:t>
      </w:r>
    </w:p>
    <w:p w14:paraId="45A36180" w14:textId="77777777" w:rsidR="00EE425D" w:rsidRDefault="00EE425D" w:rsidP="007F392F">
      <w:pPr>
        <w:pStyle w:val="Zkladntext"/>
        <w:spacing w:line="360" w:lineRule="auto"/>
        <w:ind w:left="0" w:right="113"/>
        <w:jc w:val="both"/>
        <w:rPr>
          <w:rFonts w:asciiTheme="minorHAnsi" w:hAnsiTheme="minorHAnsi" w:cstheme="minorHAnsi"/>
          <w:lang w:val="cs-CZ"/>
        </w:rPr>
      </w:pPr>
    </w:p>
    <w:p w14:paraId="0B254583" w14:textId="0425D06F" w:rsidR="00636C55" w:rsidRPr="007F392F" w:rsidRDefault="00E077F4" w:rsidP="007F392F">
      <w:pPr>
        <w:pStyle w:val="Zkladntext"/>
        <w:spacing w:line="360" w:lineRule="auto"/>
        <w:ind w:left="0" w:right="113"/>
        <w:jc w:val="both"/>
        <w:rPr>
          <w:rFonts w:asciiTheme="minorHAnsi" w:hAnsiTheme="minorHAnsi" w:cstheme="minorHAnsi"/>
          <w:lang w:val="cs-CZ"/>
        </w:rPr>
      </w:pPr>
      <w:r w:rsidRPr="007F392F">
        <w:rPr>
          <w:rFonts w:asciiTheme="minorHAnsi" w:hAnsiTheme="minorHAnsi" w:cstheme="minorHAnsi"/>
          <w:lang w:val="cs-CZ"/>
        </w:rPr>
        <w:t xml:space="preserve">Zadavatel požaduje po </w:t>
      </w:r>
      <w:r w:rsidR="00E2144C" w:rsidRPr="007F392F">
        <w:rPr>
          <w:rFonts w:asciiTheme="minorHAnsi" w:hAnsiTheme="minorHAnsi" w:cstheme="minorHAnsi"/>
          <w:lang w:val="cs-CZ"/>
        </w:rPr>
        <w:t>účastníkov</w:t>
      </w:r>
      <w:r w:rsidRPr="007F392F">
        <w:rPr>
          <w:rFonts w:asciiTheme="minorHAnsi" w:hAnsiTheme="minorHAnsi" w:cstheme="minorHAnsi"/>
          <w:lang w:val="cs-CZ"/>
        </w:rPr>
        <w:t xml:space="preserve">i, aby jím použitá osvětlovací tělesa splňovala všechny </w:t>
      </w:r>
      <w:r w:rsidR="001C7E5D" w:rsidRPr="007F392F">
        <w:rPr>
          <w:rFonts w:asciiTheme="minorHAnsi" w:hAnsiTheme="minorHAnsi" w:cstheme="minorHAnsi"/>
          <w:lang w:val="cs-CZ"/>
        </w:rPr>
        <w:t xml:space="preserve">legislativně závazné </w:t>
      </w:r>
      <w:r w:rsidRPr="007F392F">
        <w:rPr>
          <w:rFonts w:asciiTheme="minorHAnsi" w:hAnsiTheme="minorHAnsi" w:cstheme="minorHAnsi"/>
          <w:lang w:val="cs-CZ"/>
        </w:rPr>
        <w:t xml:space="preserve">požadavky </w:t>
      </w:r>
      <w:r w:rsidR="00D4451C" w:rsidRPr="007F392F">
        <w:rPr>
          <w:rFonts w:asciiTheme="minorHAnsi" w:hAnsiTheme="minorHAnsi" w:cstheme="minorHAnsi"/>
          <w:lang w:val="cs-CZ"/>
        </w:rPr>
        <w:t xml:space="preserve">dané platnou legislativou ČR a požadavky </w:t>
      </w:r>
      <w:r w:rsidRPr="007F392F">
        <w:rPr>
          <w:rFonts w:asciiTheme="minorHAnsi" w:hAnsiTheme="minorHAnsi" w:cstheme="minorHAnsi"/>
          <w:lang w:val="cs-CZ"/>
        </w:rPr>
        <w:t>ČSN z hlediska bezpečnosti provozu osvětlovací soustavy a</w:t>
      </w:r>
      <w:r w:rsidR="00D4451C" w:rsidRPr="007F392F">
        <w:rPr>
          <w:rFonts w:asciiTheme="minorHAnsi" w:hAnsiTheme="minorHAnsi" w:cstheme="minorHAnsi"/>
          <w:lang w:val="cs-CZ"/>
        </w:rPr>
        <w:t> </w:t>
      </w:r>
      <w:r w:rsidRPr="007F392F">
        <w:rPr>
          <w:rFonts w:asciiTheme="minorHAnsi" w:hAnsiTheme="minorHAnsi" w:cstheme="minorHAnsi"/>
          <w:lang w:val="cs-CZ"/>
        </w:rPr>
        <w:t xml:space="preserve">z hlediska vlivu </w:t>
      </w:r>
      <w:r w:rsidR="00D4451C" w:rsidRPr="007F392F">
        <w:rPr>
          <w:rFonts w:asciiTheme="minorHAnsi" w:hAnsiTheme="minorHAnsi" w:cstheme="minorHAnsi"/>
          <w:lang w:val="cs-CZ"/>
        </w:rPr>
        <w:t xml:space="preserve">osvětlovací </w:t>
      </w:r>
      <w:r w:rsidRPr="007F392F">
        <w:rPr>
          <w:rFonts w:asciiTheme="minorHAnsi" w:hAnsiTheme="minorHAnsi" w:cstheme="minorHAnsi"/>
          <w:lang w:val="cs-CZ"/>
        </w:rPr>
        <w:t>soustavy na elektrickou síť.</w:t>
      </w:r>
      <w:r w:rsidR="006D5066" w:rsidRPr="007F392F">
        <w:rPr>
          <w:rFonts w:asciiTheme="minorHAnsi" w:hAnsiTheme="minorHAnsi" w:cstheme="minorHAnsi"/>
          <w:lang w:val="cs-CZ"/>
        </w:rPr>
        <w:t xml:space="preserve"> </w:t>
      </w:r>
      <w:r w:rsidR="006A5D5A" w:rsidRPr="007F392F">
        <w:rPr>
          <w:rFonts w:asciiTheme="minorHAnsi" w:hAnsiTheme="minorHAnsi" w:cstheme="minorHAnsi"/>
          <w:b/>
          <w:lang w:val="cs-CZ"/>
        </w:rPr>
        <w:t>Příloh</w:t>
      </w:r>
      <w:r w:rsidR="006B5C4A">
        <w:rPr>
          <w:rFonts w:asciiTheme="minorHAnsi" w:hAnsiTheme="minorHAnsi" w:cstheme="minorHAnsi"/>
          <w:b/>
          <w:lang w:val="cs-CZ"/>
        </w:rPr>
        <w:t>y</w:t>
      </w:r>
      <w:r w:rsidR="00533222" w:rsidRPr="007F392F">
        <w:rPr>
          <w:rFonts w:asciiTheme="minorHAnsi" w:hAnsiTheme="minorHAnsi" w:cstheme="minorHAnsi"/>
          <w:b/>
          <w:lang w:val="cs-CZ"/>
        </w:rPr>
        <w:t xml:space="preserve"> </w:t>
      </w:r>
      <w:r w:rsidR="006B5C4A">
        <w:rPr>
          <w:rFonts w:asciiTheme="minorHAnsi" w:hAnsiTheme="minorHAnsi" w:cstheme="minorHAnsi"/>
          <w:b/>
          <w:lang w:val="cs-CZ"/>
        </w:rPr>
        <w:t xml:space="preserve">ZD </w:t>
      </w:r>
      <w:r w:rsidR="00533222" w:rsidRPr="007F392F">
        <w:rPr>
          <w:rFonts w:asciiTheme="minorHAnsi" w:hAnsiTheme="minorHAnsi" w:cstheme="minorHAnsi"/>
          <w:b/>
          <w:lang w:val="cs-CZ"/>
        </w:rPr>
        <w:t>č.</w:t>
      </w:r>
      <w:r w:rsidR="006A5D5A" w:rsidRPr="007F392F">
        <w:rPr>
          <w:rFonts w:asciiTheme="minorHAnsi" w:hAnsiTheme="minorHAnsi" w:cstheme="minorHAnsi"/>
          <w:b/>
          <w:lang w:val="cs-CZ"/>
        </w:rPr>
        <w:t>7</w:t>
      </w:r>
      <w:r w:rsidR="00675DC1" w:rsidRPr="007F392F">
        <w:rPr>
          <w:rFonts w:asciiTheme="minorHAnsi" w:hAnsiTheme="minorHAnsi" w:cstheme="minorHAnsi"/>
          <w:b/>
          <w:lang w:val="cs-CZ"/>
        </w:rPr>
        <w:t>a</w:t>
      </w:r>
      <w:r w:rsidR="006B5C4A">
        <w:rPr>
          <w:rFonts w:asciiTheme="minorHAnsi" w:hAnsiTheme="minorHAnsi" w:cstheme="minorHAnsi"/>
          <w:bCs/>
          <w:lang w:val="cs-CZ"/>
        </w:rPr>
        <w:t xml:space="preserve">, </w:t>
      </w:r>
      <w:r w:rsidR="00675DC1" w:rsidRPr="007F392F">
        <w:rPr>
          <w:rFonts w:asciiTheme="minorHAnsi" w:hAnsiTheme="minorHAnsi" w:cstheme="minorHAnsi"/>
          <w:b/>
          <w:lang w:val="cs-CZ"/>
        </w:rPr>
        <w:t>7b</w:t>
      </w:r>
      <w:r w:rsidR="000A4E6D" w:rsidRPr="007F392F">
        <w:rPr>
          <w:rFonts w:asciiTheme="minorHAnsi" w:hAnsiTheme="minorHAnsi" w:cstheme="minorHAnsi"/>
          <w:b/>
          <w:lang w:val="cs-CZ"/>
        </w:rPr>
        <w:t xml:space="preserve"> </w:t>
      </w:r>
      <w:r w:rsidR="00D4451C" w:rsidRPr="007F392F">
        <w:rPr>
          <w:rFonts w:asciiTheme="minorHAnsi" w:hAnsiTheme="minorHAnsi" w:cstheme="minorHAnsi"/>
          <w:lang w:val="cs-CZ"/>
        </w:rPr>
        <w:t>uvád</w:t>
      </w:r>
      <w:r w:rsidR="006B5C4A">
        <w:rPr>
          <w:rFonts w:asciiTheme="minorHAnsi" w:hAnsiTheme="minorHAnsi" w:cstheme="minorHAnsi"/>
          <w:lang w:val="cs-CZ"/>
        </w:rPr>
        <w:t>ějí</w:t>
      </w:r>
      <w:r w:rsidR="00D4451C" w:rsidRPr="007F392F">
        <w:rPr>
          <w:rFonts w:asciiTheme="minorHAnsi" w:hAnsiTheme="minorHAnsi" w:cstheme="minorHAnsi"/>
          <w:lang w:val="cs-CZ"/>
        </w:rPr>
        <w:t xml:space="preserve"> </w:t>
      </w:r>
      <w:r w:rsidR="00636C55" w:rsidRPr="007F392F">
        <w:rPr>
          <w:rFonts w:asciiTheme="minorHAnsi" w:hAnsiTheme="minorHAnsi" w:cstheme="minorHAnsi"/>
          <w:lang w:val="cs-CZ"/>
        </w:rPr>
        <w:t xml:space="preserve">závazné technické </w:t>
      </w:r>
      <w:r w:rsidR="00D4451C" w:rsidRPr="007F392F">
        <w:rPr>
          <w:rFonts w:asciiTheme="minorHAnsi" w:hAnsiTheme="minorHAnsi" w:cstheme="minorHAnsi"/>
          <w:lang w:val="cs-CZ"/>
        </w:rPr>
        <w:t>požadavky zadavatele na svítidla pro venkovní osvětlení.</w:t>
      </w:r>
      <w:r w:rsidR="0009661B" w:rsidRPr="007F392F">
        <w:rPr>
          <w:rFonts w:asciiTheme="minorHAnsi" w:hAnsiTheme="minorHAnsi" w:cstheme="minorHAnsi"/>
          <w:lang w:val="cs-CZ"/>
        </w:rPr>
        <w:t xml:space="preserve"> </w:t>
      </w:r>
      <w:r w:rsidR="00636C55" w:rsidRPr="007F392F">
        <w:rPr>
          <w:rFonts w:asciiTheme="minorHAnsi" w:hAnsiTheme="minorHAnsi" w:cstheme="minorHAnsi"/>
          <w:lang w:val="cs-CZ"/>
        </w:rPr>
        <w:t>Pokud zadavatel požaduje parametry svítidel odlišně od Standardů pro veřejné osvětlení města Břeclavi, jsou závazné parametry dle Příloh ZD č. 7a</w:t>
      </w:r>
      <w:r w:rsidR="006B5C4A">
        <w:rPr>
          <w:rFonts w:asciiTheme="minorHAnsi" w:hAnsiTheme="minorHAnsi" w:cstheme="minorHAnsi"/>
          <w:lang w:val="cs-CZ"/>
        </w:rPr>
        <w:t>,</w:t>
      </w:r>
      <w:r w:rsidR="00636C55" w:rsidRPr="007F392F">
        <w:rPr>
          <w:rFonts w:asciiTheme="minorHAnsi" w:hAnsiTheme="minorHAnsi" w:cstheme="minorHAnsi"/>
          <w:lang w:val="cs-CZ"/>
        </w:rPr>
        <w:t xml:space="preserve"> 7b. </w:t>
      </w:r>
    </w:p>
    <w:p w14:paraId="037D9662" w14:textId="77777777" w:rsidR="00636C55" w:rsidRPr="007F392F" w:rsidRDefault="00636C55" w:rsidP="00636C55">
      <w:pPr>
        <w:pStyle w:val="Zkladntext"/>
        <w:spacing w:line="360" w:lineRule="auto"/>
        <w:ind w:left="116" w:right="113"/>
        <w:jc w:val="both"/>
        <w:rPr>
          <w:rFonts w:asciiTheme="minorHAnsi" w:hAnsiTheme="minorHAnsi" w:cstheme="minorHAnsi"/>
          <w:lang w:val="cs-CZ"/>
        </w:rPr>
      </w:pPr>
    </w:p>
    <w:p w14:paraId="471A9D95" w14:textId="2E3D4BBF" w:rsidR="000609EC" w:rsidRPr="007F392F" w:rsidRDefault="0009661B" w:rsidP="007F392F">
      <w:pPr>
        <w:pStyle w:val="Zkladntext"/>
        <w:spacing w:line="360" w:lineRule="auto"/>
        <w:ind w:left="0" w:right="113"/>
        <w:jc w:val="both"/>
        <w:rPr>
          <w:rFonts w:asciiTheme="minorHAnsi" w:hAnsiTheme="minorHAnsi" w:cstheme="minorHAnsi"/>
          <w:lang w:val="cs-CZ"/>
        </w:rPr>
      </w:pPr>
      <w:r w:rsidRPr="007F392F">
        <w:rPr>
          <w:rFonts w:asciiTheme="minorHAnsi" w:hAnsiTheme="minorHAnsi" w:cstheme="minorHAnsi"/>
          <w:lang w:val="cs-CZ"/>
        </w:rPr>
        <w:t>Zadavatel požaduje svítidl</w:t>
      </w:r>
      <w:r w:rsidR="00826D64" w:rsidRPr="007F392F">
        <w:rPr>
          <w:rFonts w:asciiTheme="minorHAnsi" w:hAnsiTheme="minorHAnsi" w:cstheme="minorHAnsi"/>
          <w:lang w:val="cs-CZ"/>
        </w:rPr>
        <w:t>a</w:t>
      </w:r>
      <w:r w:rsidRPr="007F392F">
        <w:rPr>
          <w:rFonts w:asciiTheme="minorHAnsi" w:hAnsiTheme="minorHAnsi" w:cstheme="minorHAnsi"/>
          <w:lang w:val="cs-CZ"/>
        </w:rPr>
        <w:t xml:space="preserve"> primárně navržen</w:t>
      </w:r>
      <w:r w:rsidR="00826D64" w:rsidRPr="007F392F">
        <w:rPr>
          <w:rFonts w:asciiTheme="minorHAnsi" w:hAnsiTheme="minorHAnsi" w:cstheme="minorHAnsi"/>
          <w:lang w:val="cs-CZ"/>
        </w:rPr>
        <w:t>á</w:t>
      </w:r>
      <w:r w:rsidRPr="007F392F">
        <w:rPr>
          <w:rFonts w:asciiTheme="minorHAnsi" w:hAnsiTheme="minorHAnsi" w:cstheme="minorHAnsi"/>
          <w:lang w:val="cs-CZ"/>
        </w:rPr>
        <w:t xml:space="preserve"> pro osazení deskou plošných spojů s LED čipy a</w:t>
      </w:r>
      <w:r w:rsidR="00636C55" w:rsidRPr="007F392F">
        <w:rPr>
          <w:rFonts w:asciiTheme="minorHAnsi" w:hAnsiTheme="minorHAnsi" w:cstheme="minorHAnsi"/>
          <w:lang w:val="cs-CZ"/>
        </w:rPr>
        <w:t> </w:t>
      </w:r>
      <w:r w:rsidRPr="007F392F">
        <w:rPr>
          <w:rFonts w:asciiTheme="minorHAnsi" w:hAnsiTheme="minorHAnsi" w:cstheme="minorHAnsi"/>
          <w:lang w:val="cs-CZ"/>
        </w:rPr>
        <w:t>čočkami.</w:t>
      </w:r>
      <w:r w:rsidR="00FD2B7C" w:rsidRPr="007F392F">
        <w:rPr>
          <w:lang w:val="cs-CZ"/>
        </w:rPr>
        <w:t xml:space="preserve"> </w:t>
      </w:r>
      <w:r w:rsidR="00FD2B7C" w:rsidRPr="007F392F">
        <w:rPr>
          <w:rFonts w:asciiTheme="minorHAnsi" w:hAnsiTheme="minorHAnsi" w:cstheme="minorHAnsi"/>
          <w:lang w:val="cs-CZ"/>
        </w:rPr>
        <w:t>Korpus svítidla musí být vybaven konektorem NEMA socket 7 PIN</w:t>
      </w:r>
      <w:r w:rsidR="009C5D9C" w:rsidRPr="007F392F">
        <w:rPr>
          <w:rFonts w:asciiTheme="minorHAnsi" w:hAnsiTheme="minorHAnsi" w:cstheme="minorHAnsi"/>
          <w:lang w:val="cs-CZ"/>
        </w:rPr>
        <w:t>- female</w:t>
      </w:r>
      <w:r w:rsidR="00FD2B7C" w:rsidRPr="007F392F">
        <w:rPr>
          <w:rFonts w:asciiTheme="minorHAnsi" w:hAnsiTheme="minorHAnsi" w:cstheme="minorHAnsi"/>
          <w:lang w:val="cs-CZ"/>
        </w:rPr>
        <w:t xml:space="preserve"> </w:t>
      </w:r>
      <w:r w:rsidR="009C5D9C" w:rsidRPr="007F392F">
        <w:rPr>
          <w:rFonts w:asciiTheme="minorHAnsi" w:hAnsiTheme="minorHAnsi" w:cstheme="minorHAnsi"/>
          <w:lang w:val="cs-CZ"/>
        </w:rPr>
        <w:t>(</w:t>
      </w:r>
      <w:r w:rsidR="00FD2B7C" w:rsidRPr="007F392F">
        <w:rPr>
          <w:rFonts w:asciiTheme="minorHAnsi" w:hAnsiTheme="minorHAnsi" w:cstheme="minorHAnsi"/>
          <w:lang w:val="cs-CZ"/>
        </w:rPr>
        <w:t>zapojeném dle schématu</w:t>
      </w:r>
      <w:r w:rsidR="009C5D9C" w:rsidRPr="007F392F">
        <w:rPr>
          <w:rFonts w:asciiTheme="minorHAnsi" w:hAnsiTheme="minorHAnsi" w:cstheme="minorHAnsi"/>
          <w:lang w:val="cs-CZ"/>
        </w:rPr>
        <w:t xml:space="preserve"> viz Obr. 2), na němž bude osazen bezdrátový komunikační </w:t>
      </w:r>
      <w:r w:rsidR="00EE425D" w:rsidRPr="007F392F">
        <w:rPr>
          <w:rFonts w:asciiTheme="minorHAnsi" w:hAnsiTheme="minorHAnsi" w:cstheme="minorHAnsi"/>
          <w:lang w:val="cs-CZ"/>
        </w:rPr>
        <w:t>modul</w:t>
      </w:r>
      <w:r w:rsidR="00EE425D">
        <w:rPr>
          <w:rFonts w:asciiTheme="minorHAnsi" w:hAnsiTheme="minorHAnsi" w:cstheme="minorHAnsi"/>
          <w:lang w:val="cs-CZ"/>
        </w:rPr>
        <w:t xml:space="preserve"> dle specifikace níže.</w:t>
      </w:r>
      <w:r w:rsidR="00EE425D" w:rsidRPr="007F392F">
        <w:rPr>
          <w:rFonts w:asciiTheme="minorHAnsi" w:hAnsiTheme="minorHAnsi" w:cstheme="minorHAnsi"/>
          <w:lang w:val="cs-CZ"/>
        </w:rPr>
        <w:t xml:space="preserve"> </w:t>
      </w:r>
    </w:p>
    <w:p w14:paraId="23FCCF68" w14:textId="77777777" w:rsidR="00675DC1" w:rsidRPr="007F392F" w:rsidRDefault="00675DC1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24A67860" w14:textId="0C5A29FF" w:rsidR="00344F0C" w:rsidRPr="007F392F" w:rsidRDefault="000609EC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Parametry stanovené </w:t>
      </w:r>
      <w:r w:rsidR="006A5D5A" w:rsidRPr="007F392F">
        <w:rPr>
          <w:rFonts w:asciiTheme="minorHAnsi" w:hAnsiTheme="minorHAnsi" w:cstheme="minorHAnsi"/>
          <w:sz w:val="22"/>
          <w:szCs w:val="22"/>
        </w:rPr>
        <w:t>přílohou</w:t>
      </w:r>
      <w:r w:rsidRPr="007F392F">
        <w:rPr>
          <w:rFonts w:asciiTheme="minorHAnsi" w:hAnsiTheme="minorHAnsi" w:cstheme="minorHAnsi"/>
          <w:sz w:val="22"/>
          <w:szCs w:val="22"/>
        </w:rPr>
        <w:t xml:space="preserve"> </w:t>
      </w:r>
      <w:r w:rsidR="00771DBD" w:rsidRPr="007F392F">
        <w:rPr>
          <w:rFonts w:asciiTheme="minorHAnsi" w:hAnsiTheme="minorHAnsi" w:cstheme="minorHAnsi"/>
          <w:sz w:val="22"/>
          <w:szCs w:val="22"/>
        </w:rPr>
        <w:t>č.</w:t>
      </w:r>
      <w:r w:rsidR="001C2902">
        <w:rPr>
          <w:rFonts w:asciiTheme="minorHAnsi" w:hAnsiTheme="minorHAnsi" w:cstheme="minorHAnsi"/>
          <w:sz w:val="22"/>
          <w:szCs w:val="22"/>
        </w:rPr>
        <w:t xml:space="preserve"> </w:t>
      </w:r>
      <w:r w:rsidR="006A5D5A" w:rsidRPr="007F392F">
        <w:rPr>
          <w:rFonts w:asciiTheme="minorHAnsi" w:hAnsiTheme="minorHAnsi" w:cstheme="minorHAnsi"/>
          <w:sz w:val="22"/>
          <w:szCs w:val="22"/>
        </w:rPr>
        <w:t>7</w:t>
      </w:r>
      <w:r w:rsidR="00675DC1" w:rsidRPr="007F392F">
        <w:rPr>
          <w:rFonts w:asciiTheme="minorHAnsi" w:hAnsiTheme="minorHAnsi" w:cstheme="minorHAnsi"/>
          <w:sz w:val="22"/>
          <w:szCs w:val="22"/>
        </w:rPr>
        <w:t>a</w:t>
      </w:r>
      <w:r w:rsidR="001C2902">
        <w:rPr>
          <w:rFonts w:asciiTheme="minorHAnsi" w:hAnsiTheme="minorHAnsi" w:cstheme="minorHAnsi"/>
          <w:sz w:val="22"/>
          <w:szCs w:val="22"/>
        </w:rPr>
        <w:t xml:space="preserve">, </w:t>
      </w:r>
      <w:r w:rsidR="00675DC1" w:rsidRPr="007F392F">
        <w:rPr>
          <w:rFonts w:asciiTheme="minorHAnsi" w:hAnsiTheme="minorHAnsi" w:cstheme="minorHAnsi"/>
          <w:sz w:val="22"/>
          <w:szCs w:val="22"/>
        </w:rPr>
        <w:t>7b</w:t>
      </w:r>
      <w:r w:rsidRPr="007F392F">
        <w:rPr>
          <w:rFonts w:asciiTheme="minorHAnsi" w:hAnsiTheme="minorHAnsi" w:cstheme="minorHAnsi"/>
          <w:sz w:val="22"/>
          <w:szCs w:val="22"/>
        </w:rPr>
        <w:t xml:space="preserve"> prokáže </w:t>
      </w:r>
      <w:r w:rsidR="00E2144C" w:rsidRPr="007F392F">
        <w:rPr>
          <w:rFonts w:asciiTheme="minorHAnsi" w:hAnsiTheme="minorHAnsi" w:cstheme="minorHAnsi"/>
          <w:sz w:val="22"/>
          <w:szCs w:val="22"/>
        </w:rPr>
        <w:t>účastník</w:t>
      </w:r>
      <w:r w:rsidRPr="007F392F">
        <w:rPr>
          <w:rFonts w:asciiTheme="minorHAnsi" w:hAnsiTheme="minorHAnsi" w:cstheme="minorHAnsi"/>
          <w:sz w:val="22"/>
          <w:szCs w:val="22"/>
        </w:rPr>
        <w:t xml:space="preserve"> katalogovým listem svítidla, kde budou uvedeny jednotlivé parametry</w:t>
      </w:r>
      <w:bookmarkStart w:id="0" w:name="_Hlk507507454"/>
      <w:r w:rsidR="0070045B" w:rsidRPr="007F392F">
        <w:rPr>
          <w:rFonts w:asciiTheme="minorHAnsi" w:hAnsiTheme="minorHAnsi" w:cstheme="minorHAnsi"/>
          <w:sz w:val="22"/>
          <w:szCs w:val="22"/>
        </w:rPr>
        <w:t>.</w:t>
      </w:r>
      <w:r w:rsidR="00B052FB" w:rsidRPr="007F392F">
        <w:rPr>
          <w:rFonts w:asciiTheme="minorHAnsi" w:hAnsiTheme="minorHAnsi" w:cstheme="minorHAnsi"/>
          <w:sz w:val="22"/>
          <w:szCs w:val="22"/>
        </w:rPr>
        <w:t xml:space="preserve"> </w:t>
      </w:r>
      <w:r w:rsidR="007914F4" w:rsidRPr="007F392F">
        <w:rPr>
          <w:rFonts w:asciiTheme="minorHAnsi" w:hAnsiTheme="minorHAnsi" w:cstheme="minorHAnsi"/>
          <w:sz w:val="22"/>
          <w:szCs w:val="22"/>
        </w:rPr>
        <w:t xml:space="preserve">Údaje vyplněné v příloze </w:t>
      </w:r>
      <w:r w:rsidR="001C2902">
        <w:rPr>
          <w:rFonts w:asciiTheme="minorHAnsi" w:hAnsiTheme="minorHAnsi" w:cstheme="minorHAnsi"/>
          <w:sz w:val="22"/>
          <w:szCs w:val="22"/>
        </w:rPr>
        <w:t xml:space="preserve">ZD </w:t>
      </w:r>
      <w:r w:rsidR="007914F4" w:rsidRPr="007F392F">
        <w:rPr>
          <w:rFonts w:asciiTheme="minorHAnsi" w:hAnsiTheme="minorHAnsi" w:cstheme="minorHAnsi"/>
          <w:sz w:val="22"/>
          <w:szCs w:val="22"/>
        </w:rPr>
        <w:t>č.</w:t>
      </w:r>
      <w:r w:rsidR="001C2902">
        <w:rPr>
          <w:rFonts w:asciiTheme="minorHAnsi" w:hAnsiTheme="minorHAnsi" w:cstheme="minorHAnsi"/>
          <w:sz w:val="22"/>
          <w:szCs w:val="22"/>
        </w:rPr>
        <w:t xml:space="preserve"> </w:t>
      </w:r>
      <w:r w:rsidR="007914F4" w:rsidRPr="007F392F">
        <w:rPr>
          <w:rFonts w:asciiTheme="minorHAnsi" w:hAnsiTheme="minorHAnsi" w:cstheme="minorHAnsi"/>
          <w:sz w:val="22"/>
          <w:szCs w:val="22"/>
        </w:rPr>
        <w:t>7</w:t>
      </w:r>
      <w:r w:rsidR="00675DC1" w:rsidRPr="007F392F">
        <w:rPr>
          <w:rFonts w:asciiTheme="minorHAnsi" w:hAnsiTheme="minorHAnsi" w:cstheme="minorHAnsi"/>
          <w:sz w:val="22"/>
          <w:szCs w:val="22"/>
        </w:rPr>
        <w:t>a</w:t>
      </w:r>
      <w:r w:rsidR="001C2902">
        <w:rPr>
          <w:rFonts w:asciiTheme="minorHAnsi" w:hAnsiTheme="minorHAnsi" w:cstheme="minorHAnsi"/>
          <w:sz w:val="22"/>
          <w:szCs w:val="22"/>
        </w:rPr>
        <w:t xml:space="preserve">, </w:t>
      </w:r>
      <w:r w:rsidR="00675DC1" w:rsidRPr="007F392F">
        <w:rPr>
          <w:rFonts w:asciiTheme="minorHAnsi" w:hAnsiTheme="minorHAnsi" w:cstheme="minorHAnsi"/>
          <w:sz w:val="22"/>
          <w:szCs w:val="22"/>
        </w:rPr>
        <w:t>7b</w:t>
      </w:r>
      <w:r w:rsidR="007914F4" w:rsidRPr="007F392F">
        <w:rPr>
          <w:rFonts w:asciiTheme="minorHAnsi" w:hAnsiTheme="minorHAnsi" w:cstheme="minorHAnsi"/>
          <w:sz w:val="22"/>
          <w:szCs w:val="22"/>
        </w:rPr>
        <w:t xml:space="preserve"> musí korespondovat s předloženým katalogovým listem a štítkem předloženého vzorku svítidla</w:t>
      </w:r>
      <w:r w:rsidR="00B052FB" w:rsidRPr="007F392F">
        <w:rPr>
          <w:rFonts w:asciiTheme="minorHAnsi" w:hAnsiTheme="minorHAnsi" w:cstheme="minorHAnsi"/>
          <w:sz w:val="22"/>
          <w:szCs w:val="22"/>
        </w:rPr>
        <w:t xml:space="preserve">. </w:t>
      </w:r>
      <w:r w:rsidR="00675DC1" w:rsidRPr="007F392F">
        <w:rPr>
          <w:rFonts w:asciiTheme="minorHAnsi" w:hAnsiTheme="minorHAnsi" w:cstheme="minorHAnsi"/>
          <w:sz w:val="22"/>
          <w:szCs w:val="22"/>
        </w:rPr>
        <w:t>Nesoulad technických parametrů mezi katalogovým listem a Technickou specifikací (Příloha ZD č. 7a</w:t>
      </w:r>
      <w:r w:rsidR="001C2902">
        <w:rPr>
          <w:rFonts w:asciiTheme="minorHAnsi" w:hAnsiTheme="minorHAnsi" w:cstheme="minorHAnsi"/>
          <w:sz w:val="22"/>
          <w:szCs w:val="22"/>
        </w:rPr>
        <w:t xml:space="preserve">, </w:t>
      </w:r>
      <w:r w:rsidR="00675DC1" w:rsidRPr="007F392F">
        <w:rPr>
          <w:rFonts w:asciiTheme="minorHAnsi" w:hAnsiTheme="minorHAnsi" w:cstheme="minorHAnsi"/>
          <w:sz w:val="22"/>
          <w:szCs w:val="22"/>
        </w:rPr>
        <w:t>7b)</w:t>
      </w:r>
      <w:r w:rsidR="00FC2159" w:rsidRPr="007F392F">
        <w:rPr>
          <w:rFonts w:asciiTheme="minorHAnsi" w:hAnsiTheme="minorHAnsi" w:cstheme="minorHAnsi"/>
          <w:sz w:val="22"/>
          <w:szCs w:val="22"/>
        </w:rPr>
        <w:t xml:space="preserve"> bude vnímán jako nesplnění zadávacích podmínek účastníkem. </w:t>
      </w:r>
    </w:p>
    <w:p w14:paraId="2E732504" w14:textId="77777777" w:rsidR="00344F0C" w:rsidRPr="007F392F" w:rsidRDefault="00344F0C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6E4548BE" w14:textId="2C9314F6" w:rsidR="00675DC1" w:rsidRPr="007F392F" w:rsidRDefault="00675DC1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Ke katalogovému listu navrženého </w:t>
      </w:r>
      <w:r w:rsidR="003B5DAA">
        <w:rPr>
          <w:rFonts w:asciiTheme="minorHAnsi" w:hAnsiTheme="minorHAnsi" w:cstheme="minorHAnsi"/>
          <w:sz w:val="22"/>
          <w:szCs w:val="22"/>
        </w:rPr>
        <w:t xml:space="preserve">silničního </w:t>
      </w:r>
      <w:r w:rsidRPr="007F392F">
        <w:rPr>
          <w:rFonts w:asciiTheme="minorHAnsi" w:hAnsiTheme="minorHAnsi" w:cstheme="minorHAnsi"/>
          <w:sz w:val="22"/>
          <w:szCs w:val="22"/>
        </w:rPr>
        <w:t>svítidla se povinně předkládá související dokumentace v rozsahu:</w:t>
      </w:r>
    </w:p>
    <w:p w14:paraId="73048CD8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deklarace o shodě (CE), </w:t>
      </w:r>
    </w:p>
    <w:p w14:paraId="109C22FF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deklarace o elektromagnetické kompatibilitě (EMC), </w:t>
      </w:r>
    </w:p>
    <w:p w14:paraId="50F75319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certifikát ENEC, </w:t>
      </w:r>
    </w:p>
    <w:p w14:paraId="3B3BC458" w14:textId="6E386470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>protokol o IP</w:t>
      </w:r>
      <w:r w:rsidR="00344F0C" w:rsidRPr="007F392F">
        <w:rPr>
          <w:rFonts w:asciiTheme="minorHAnsi" w:hAnsiTheme="minorHAnsi" w:cstheme="minorHAnsi"/>
          <w:sz w:val="22"/>
          <w:szCs w:val="22"/>
        </w:rPr>
        <w:t xml:space="preserve"> navrženého svítidla včetně instalovaného konektoru NEMA</w:t>
      </w:r>
      <w:r w:rsidRPr="007F392F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EE82AC6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protokol o IK. </w:t>
      </w:r>
    </w:p>
    <w:p w14:paraId="4617BD54" w14:textId="77777777" w:rsidR="00EE1319" w:rsidRDefault="00EE1319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1F38718A" w14:textId="13DC877E" w:rsidR="00EE1319" w:rsidRDefault="00675DC1" w:rsidP="00EE1319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>Všechny výše požadované dokumenty je účastník povinen předložit již při podání nabídky. Pro všechna silniční svítidla je vyžadován stejný design (pro různé příkonové varianty). Design přechodového a</w:t>
      </w:r>
      <w:r w:rsidR="00420916" w:rsidRPr="007F392F">
        <w:rPr>
          <w:rFonts w:asciiTheme="minorHAnsi" w:hAnsiTheme="minorHAnsi" w:cstheme="minorHAnsi"/>
          <w:sz w:val="22"/>
          <w:szCs w:val="22"/>
        </w:rPr>
        <w:t> </w:t>
      </w:r>
      <w:r w:rsidRPr="007F392F">
        <w:rPr>
          <w:rFonts w:asciiTheme="minorHAnsi" w:hAnsiTheme="minorHAnsi" w:cstheme="minorHAnsi"/>
          <w:sz w:val="22"/>
          <w:szCs w:val="22"/>
        </w:rPr>
        <w:t>silničního svítidla musí být stejný.</w:t>
      </w:r>
      <w:bookmarkEnd w:id="0"/>
    </w:p>
    <w:p w14:paraId="0E46AD5D" w14:textId="69CAA904" w:rsidR="00EE1319" w:rsidRDefault="00EE1319">
      <w:pPr>
        <w:rPr>
          <w:rFonts w:eastAsia="Times New Roman" w:cstheme="minorHAnsi"/>
          <w:lang w:eastAsia="cs-CZ"/>
        </w:rPr>
      </w:pPr>
    </w:p>
    <w:p w14:paraId="61C168DA" w14:textId="77777777" w:rsidR="00A745D9" w:rsidRDefault="00A745D9">
      <w:pPr>
        <w:rPr>
          <w:rFonts w:eastAsia="Times New Roman" w:cstheme="minorHAnsi"/>
          <w:lang w:eastAsia="cs-CZ"/>
        </w:rPr>
      </w:pPr>
    </w:p>
    <w:p w14:paraId="608A91D6" w14:textId="77777777" w:rsidR="00A745D9" w:rsidRDefault="00A745D9">
      <w:pPr>
        <w:rPr>
          <w:rFonts w:eastAsia="Times New Roman" w:cstheme="minorHAnsi"/>
          <w:lang w:eastAsia="cs-CZ"/>
        </w:rPr>
      </w:pPr>
    </w:p>
    <w:p w14:paraId="752165DB" w14:textId="1F2D12D6" w:rsidR="0027191F" w:rsidRPr="00EE425D" w:rsidRDefault="000E391A" w:rsidP="007F392F">
      <w:pPr>
        <w:spacing w:after="0" w:line="360" w:lineRule="auto"/>
        <w:jc w:val="both"/>
        <w:rPr>
          <w:rFonts w:cstheme="minorHAnsi"/>
          <w:b/>
          <w:bCs/>
          <w:i/>
          <w:iCs/>
          <w:u w:val="single"/>
        </w:rPr>
      </w:pPr>
      <w:r w:rsidRPr="00EE425D">
        <w:rPr>
          <w:rFonts w:cstheme="minorHAnsi"/>
          <w:b/>
          <w:bCs/>
          <w:i/>
          <w:iCs/>
          <w:u w:val="single"/>
        </w:rPr>
        <w:lastRenderedPageBreak/>
        <w:t>Rozsah zakázky</w:t>
      </w:r>
      <w:r w:rsidR="00660B2A" w:rsidRPr="00EE425D">
        <w:rPr>
          <w:rFonts w:cstheme="minorHAnsi"/>
          <w:b/>
          <w:bCs/>
          <w:i/>
          <w:iCs/>
          <w:u w:val="single"/>
        </w:rPr>
        <w:t>:</w:t>
      </w:r>
    </w:p>
    <w:p w14:paraId="5982BFEA" w14:textId="340A3371" w:rsidR="00825BC1" w:rsidRPr="007F392F" w:rsidRDefault="0027191F" w:rsidP="00FC2159">
      <w:pPr>
        <w:pStyle w:val="Bezmezer"/>
        <w:spacing w:line="360" w:lineRule="auto"/>
        <w:jc w:val="both"/>
        <w:rPr>
          <w:rFonts w:eastAsia="Times New Roman"/>
          <w:lang w:eastAsia="cs-CZ"/>
        </w:rPr>
      </w:pPr>
      <w:r w:rsidRPr="007F392F">
        <w:rPr>
          <w:rFonts w:eastAsia="Times New Roman"/>
          <w:lang w:eastAsia="cs-CZ"/>
        </w:rPr>
        <w:t>Zadavatel</w:t>
      </w:r>
      <w:r w:rsidR="001F56B6" w:rsidRPr="007F392F">
        <w:rPr>
          <w:rFonts w:eastAsia="Times New Roman"/>
          <w:lang w:eastAsia="cs-CZ"/>
        </w:rPr>
        <w:t xml:space="preserve"> </w:t>
      </w:r>
      <w:r w:rsidRPr="007F392F">
        <w:rPr>
          <w:rFonts w:eastAsia="Times New Roman"/>
          <w:lang w:eastAsia="cs-CZ"/>
        </w:rPr>
        <w:t xml:space="preserve">požaduje provést po </w:t>
      </w:r>
      <w:r w:rsidR="00E2144C" w:rsidRPr="007F392F">
        <w:rPr>
          <w:rFonts w:eastAsia="Times New Roman"/>
          <w:lang w:eastAsia="cs-CZ"/>
        </w:rPr>
        <w:t>účastníkov</w:t>
      </w:r>
      <w:r w:rsidRPr="007F392F">
        <w:rPr>
          <w:rFonts w:eastAsia="Times New Roman"/>
          <w:lang w:eastAsia="cs-CZ"/>
        </w:rPr>
        <w:t xml:space="preserve">i výměnu svítidel </w:t>
      </w:r>
      <w:r w:rsidR="00044C39" w:rsidRPr="007F392F">
        <w:rPr>
          <w:rFonts w:eastAsia="Times New Roman"/>
          <w:lang w:eastAsia="cs-CZ"/>
        </w:rPr>
        <w:t>dle</w:t>
      </w:r>
      <w:r w:rsidR="001F56B6" w:rsidRPr="007F392F">
        <w:rPr>
          <w:rFonts w:eastAsia="Times New Roman"/>
          <w:lang w:eastAsia="cs-CZ"/>
        </w:rPr>
        <w:t xml:space="preserve"> </w:t>
      </w:r>
      <w:r w:rsidR="00A745D9">
        <w:rPr>
          <w:rFonts w:eastAsia="Times New Roman"/>
          <w:b/>
          <w:bCs/>
          <w:lang w:eastAsia="cs-CZ"/>
        </w:rPr>
        <w:t>P</w:t>
      </w:r>
      <w:r w:rsidR="001F56B6" w:rsidRPr="00A745D9">
        <w:rPr>
          <w:rFonts w:eastAsia="Times New Roman"/>
          <w:b/>
          <w:bCs/>
          <w:lang w:eastAsia="cs-CZ"/>
        </w:rPr>
        <w:t xml:space="preserve">řílohy </w:t>
      </w:r>
      <w:r w:rsidR="00A745D9" w:rsidRPr="00A745D9">
        <w:rPr>
          <w:rFonts w:eastAsia="Times New Roman"/>
          <w:b/>
          <w:bCs/>
          <w:lang w:eastAsia="cs-CZ"/>
        </w:rPr>
        <w:t xml:space="preserve">ZD č. 1c - </w:t>
      </w:r>
      <w:r w:rsidR="001F56B6" w:rsidRPr="00A745D9">
        <w:rPr>
          <w:rFonts w:eastAsia="Times New Roman"/>
          <w:b/>
          <w:bCs/>
          <w:lang w:eastAsia="cs-CZ"/>
        </w:rPr>
        <w:t>Soupis_světelných_míst</w:t>
      </w:r>
      <w:r w:rsidR="003B5DAA">
        <w:rPr>
          <w:rFonts w:eastAsia="Times New Roman"/>
          <w:b/>
          <w:bCs/>
          <w:lang w:eastAsia="cs-CZ"/>
        </w:rPr>
        <w:t xml:space="preserve"> </w:t>
      </w:r>
      <w:r w:rsidR="00044C39" w:rsidRPr="007F392F">
        <w:rPr>
          <w:rFonts w:eastAsia="Times New Roman"/>
          <w:lang w:eastAsia="cs-CZ"/>
        </w:rPr>
        <w:t>ta</w:t>
      </w:r>
      <w:r w:rsidR="00020357" w:rsidRPr="007F392F">
        <w:rPr>
          <w:rFonts w:eastAsia="Times New Roman"/>
          <w:lang w:eastAsia="cs-CZ"/>
        </w:rPr>
        <w:t>k</w:t>
      </w:r>
      <w:r w:rsidR="00FC2159" w:rsidRPr="007F392F">
        <w:rPr>
          <w:rFonts w:eastAsia="Times New Roman"/>
          <w:lang w:eastAsia="cs-CZ"/>
        </w:rPr>
        <w:t>,</w:t>
      </w:r>
      <w:r w:rsidR="00044C39" w:rsidRPr="007F392F">
        <w:rPr>
          <w:rFonts w:eastAsia="Times New Roman"/>
          <w:lang w:eastAsia="cs-CZ"/>
        </w:rPr>
        <w:t xml:space="preserve"> aby výsledná instalace zajistila splnění požadavků nor</w:t>
      </w:r>
      <w:r w:rsidR="006808DC" w:rsidRPr="007F392F">
        <w:rPr>
          <w:rFonts w:eastAsia="Times New Roman"/>
          <w:lang w:eastAsia="cs-CZ"/>
        </w:rPr>
        <w:t>my</w:t>
      </w:r>
      <w:r w:rsidR="00044C39" w:rsidRPr="007F392F">
        <w:rPr>
          <w:rFonts w:eastAsia="Times New Roman"/>
          <w:lang w:eastAsia="cs-CZ"/>
        </w:rPr>
        <w:t xml:space="preserve"> ČSN</w:t>
      </w:r>
      <w:r w:rsidR="00376EF8" w:rsidRPr="007F392F">
        <w:rPr>
          <w:rFonts w:eastAsia="Times New Roman"/>
          <w:lang w:eastAsia="cs-CZ"/>
        </w:rPr>
        <w:t xml:space="preserve"> EN</w:t>
      </w:r>
      <w:r w:rsidR="00044C39" w:rsidRPr="007F392F">
        <w:rPr>
          <w:rFonts w:eastAsia="Times New Roman"/>
          <w:lang w:eastAsia="cs-CZ"/>
        </w:rPr>
        <w:t xml:space="preserve"> 13</w:t>
      </w:r>
      <w:r w:rsidR="003B5DAA">
        <w:rPr>
          <w:rFonts w:eastAsia="Times New Roman"/>
          <w:lang w:eastAsia="cs-CZ"/>
        </w:rPr>
        <w:t> </w:t>
      </w:r>
      <w:r w:rsidR="00044C39" w:rsidRPr="007F392F">
        <w:rPr>
          <w:rFonts w:eastAsia="Times New Roman"/>
          <w:lang w:eastAsia="cs-CZ"/>
        </w:rPr>
        <w:t>201</w:t>
      </w:r>
      <w:r w:rsidR="003B5DAA">
        <w:rPr>
          <w:rFonts w:eastAsia="Times New Roman"/>
          <w:lang w:eastAsia="cs-CZ"/>
        </w:rPr>
        <w:t xml:space="preserve"> </w:t>
      </w:r>
      <w:r w:rsidR="00020357" w:rsidRPr="007F392F">
        <w:rPr>
          <w:rFonts w:eastAsia="Times New Roman"/>
          <w:lang w:eastAsia="cs-CZ"/>
        </w:rPr>
        <w:t xml:space="preserve">a </w:t>
      </w:r>
      <w:r w:rsidR="007F392F">
        <w:rPr>
          <w:rFonts w:eastAsia="Times New Roman"/>
          <w:lang w:eastAsia="cs-CZ"/>
        </w:rPr>
        <w:t xml:space="preserve">minimálních </w:t>
      </w:r>
      <w:r w:rsidR="00020357" w:rsidRPr="007F392F">
        <w:rPr>
          <w:rFonts w:eastAsia="Times New Roman"/>
          <w:lang w:eastAsia="cs-CZ"/>
        </w:rPr>
        <w:t>standardů města Břeclavi</w:t>
      </w:r>
      <w:r w:rsidR="0051662C" w:rsidRPr="007F392F">
        <w:rPr>
          <w:rFonts w:eastAsia="Times New Roman"/>
          <w:lang w:eastAsia="cs-CZ"/>
        </w:rPr>
        <w:t xml:space="preserve"> dle </w:t>
      </w:r>
      <w:r w:rsidR="00A745D9" w:rsidRPr="00286206">
        <w:rPr>
          <w:rFonts w:eastAsia="Times New Roman"/>
          <w:b/>
          <w:bCs/>
          <w:lang w:eastAsia="cs-CZ"/>
        </w:rPr>
        <w:t>P</w:t>
      </w:r>
      <w:r w:rsidR="0051662C" w:rsidRPr="00286206">
        <w:rPr>
          <w:rFonts w:eastAsia="Times New Roman"/>
          <w:b/>
          <w:bCs/>
          <w:lang w:eastAsia="cs-CZ"/>
        </w:rPr>
        <w:t>řílohy</w:t>
      </w:r>
      <w:r w:rsidR="00A745D9" w:rsidRPr="00286206">
        <w:rPr>
          <w:rFonts w:eastAsia="Times New Roman"/>
          <w:b/>
          <w:bCs/>
          <w:lang w:eastAsia="cs-CZ"/>
        </w:rPr>
        <w:t xml:space="preserve"> ZD č. 1</w:t>
      </w:r>
      <w:r w:rsidR="00D43B27" w:rsidRPr="007F392F">
        <w:rPr>
          <w:rFonts w:eastAsia="Times New Roman"/>
          <w:b/>
          <w:bCs/>
          <w:lang w:eastAsia="cs-CZ"/>
        </w:rPr>
        <w:t>1_Standardy VO Města</w:t>
      </w:r>
      <w:r w:rsidR="00A745D9">
        <w:rPr>
          <w:rFonts w:eastAsia="Times New Roman"/>
          <w:b/>
          <w:bCs/>
          <w:lang w:eastAsia="cs-CZ"/>
        </w:rPr>
        <w:t>.</w:t>
      </w:r>
    </w:p>
    <w:p w14:paraId="1C7A2422" w14:textId="77777777" w:rsidR="00DB4C92" w:rsidRPr="007F392F" w:rsidRDefault="00DB4C92" w:rsidP="00FC2159">
      <w:pPr>
        <w:spacing w:line="360" w:lineRule="auto"/>
        <w:rPr>
          <w:rFonts w:eastAsia="Times New Roman" w:cstheme="minorHAnsi"/>
          <w:b/>
          <w:lang w:eastAsia="cs-CZ"/>
        </w:rPr>
      </w:pPr>
    </w:p>
    <w:p w14:paraId="502D7F1A" w14:textId="466C9BBD" w:rsidR="000E391A" w:rsidRPr="00EE425D" w:rsidRDefault="000E391A" w:rsidP="00FC2159">
      <w:pPr>
        <w:spacing w:line="360" w:lineRule="auto"/>
        <w:rPr>
          <w:rFonts w:eastAsia="Times New Roman" w:cstheme="minorHAnsi"/>
          <w:b/>
          <w:i/>
          <w:iCs/>
          <w:u w:val="single"/>
          <w:lang w:eastAsia="cs-CZ"/>
        </w:rPr>
      </w:pPr>
      <w:r w:rsidRPr="00EE425D">
        <w:rPr>
          <w:rFonts w:eastAsia="Times New Roman" w:cstheme="minorHAnsi"/>
          <w:b/>
          <w:i/>
          <w:iCs/>
          <w:u w:val="single"/>
          <w:lang w:eastAsia="cs-CZ"/>
        </w:rPr>
        <w:t>Zatřídění komunikací do tříd osvětlení</w:t>
      </w:r>
      <w:r w:rsidR="00660B2A" w:rsidRPr="00EE425D">
        <w:rPr>
          <w:rFonts w:eastAsia="Times New Roman" w:cstheme="minorHAnsi"/>
          <w:b/>
          <w:i/>
          <w:iCs/>
          <w:u w:val="single"/>
          <w:lang w:eastAsia="cs-CZ"/>
        </w:rPr>
        <w:t>:</w:t>
      </w:r>
    </w:p>
    <w:p w14:paraId="36E1CFDF" w14:textId="0B87884E" w:rsidR="000B56B4" w:rsidRPr="007F392F" w:rsidRDefault="00D80EBE" w:rsidP="00FC2159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F392F">
        <w:t xml:space="preserve">Je součástí </w:t>
      </w:r>
      <w:r w:rsidR="00E71E88" w:rsidRPr="00E71E88">
        <w:rPr>
          <w:b/>
          <w:bCs/>
        </w:rPr>
        <w:t>P</w:t>
      </w:r>
      <w:r w:rsidRPr="00E71E88">
        <w:rPr>
          <w:b/>
          <w:bCs/>
        </w:rPr>
        <w:t xml:space="preserve">řílohy </w:t>
      </w:r>
      <w:r w:rsidR="00E71E88" w:rsidRPr="00E71E88">
        <w:rPr>
          <w:b/>
          <w:bCs/>
        </w:rPr>
        <w:t xml:space="preserve">ZD č. </w:t>
      </w:r>
      <w:r w:rsidR="00D43B27" w:rsidRPr="00E71E88">
        <w:rPr>
          <w:b/>
          <w:bCs/>
        </w:rPr>
        <w:t>1d</w:t>
      </w:r>
      <w:r w:rsidR="00E71E88" w:rsidRPr="00E71E88">
        <w:rPr>
          <w:b/>
          <w:bCs/>
        </w:rPr>
        <w:t xml:space="preserve"> -</w:t>
      </w:r>
      <w:r w:rsidR="00D43B27" w:rsidRPr="00E71E88">
        <w:rPr>
          <w:b/>
          <w:bCs/>
        </w:rPr>
        <w:t xml:space="preserve"> Zatř</w:t>
      </w:r>
      <w:r w:rsidR="00E71E88" w:rsidRPr="00E71E88">
        <w:rPr>
          <w:b/>
          <w:bCs/>
        </w:rPr>
        <w:t>ídění</w:t>
      </w:r>
      <w:r w:rsidR="00D43B27" w:rsidRPr="00E71E88">
        <w:rPr>
          <w:b/>
          <w:bCs/>
        </w:rPr>
        <w:t xml:space="preserve"> pozemních komunikací</w:t>
      </w:r>
      <w:r w:rsidR="00E71E88" w:rsidRPr="00E71E88">
        <w:rPr>
          <w:b/>
          <w:bCs/>
        </w:rPr>
        <w:t>.</w:t>
      </w:r>
    </w:p>
    <w:p w14:paraId="3BBEE77E" w14:textId="32B8773B" w:rsidR="00E077BF" w:rsidRDefault="00E077BF" w:rsidP="00E46F7F">
      <w:pPr>
        <w:spacing w:line="240" w:lineRule="auto"/>
        <w:jc w:val="both"/>
        <w:rPr>
          <w:rFonts w:eastAsia="Times New Roman" w:cstheme="minorHAnsi"/>
          <w:sz w:val="20"/>
          <w:szCs w:val="20"/>
          <w:lang w:eastAsia="cs-CZ"/>
        </w:rPr>
      </w:pPr>
    </w:p>
    <w:p w14:paraId="75793067" w14:textId="77777777" w:rsidR="007F392F" w:rsidRPr="00EE425D" w:rsidRDefault="007F392F" w:rsidP="007F392F">
      <w:pPr>
        <w:pStyle w:val="Oddlstyl"/>
        <w:spacing w:after="144" w:line="360" w:lineRule="auto"/>
        <w:rPr>
          <w:rFonts w:cstheme="minorHAnsi"/>
          <w:i/>
          <w:iCs/>
          <w:noProof w:val="0"/>
          <w:sz w:val="22"/>
        </w:rPr>
      </w:pPr>
      <w:r w:rsidRPr="00EE425D">
        <w:rPr>
          <w:rFonts w:cstheme="minorHAnsi"/>
          <w:i/>
          <w:iCs/>
          <w:noProof w:val="0"/>
          <w:sz w:val="22"/>
        </w:rPr>
        <w:t>Instalovaný příkon nových svítidel:</w:t>
      </w:r>
    </w:p>
    <w:p w14:paraId="4542C851" w14:textId="62FFE5CB" w:rsidR="007F392F" w:rsidRPr="007F392F" w:rsidRDefault="007F392F" w:rsidP="007F392F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F392F">
        <w:rPr>
          <w:rFonts w:eastAsia="Times New Roman" w:cstheme="minorHAnsi"/>
          <w:lang w:eastAsia="cs-CZ"/>
        </w:rPr>
        <w:t xml:space="preserve">U nových LED svítidel je navržen harmonogram stmívání, který bude probíhat ve 3 stupních regulace (obr.3). Instalovaný příkon u nově navržených svítidel nesmí překročit hodnotu </w:t>
      </w:r>
      <w:r w:rsidR="003B5DAA" w:rsidRPr="003B5DAA">
        <w:rPr>
          <w:rFonts w:eastAsia="Times New Roman" w:cstheme="minorHAnsi"/>
          <w:b/>
          <w:bCs/>
          <w:lang w:eastAsia="cs-CZ"/>
        </w:rPr>
        <w:t>18</w:t>
      </w:r>
      <w:r w:rsidRPr="003B5DAA">
        <w:rPr>
          <w:rFonts w:eastAsia="Times New Roman" w:cstheme="minorHAnsi"/>
          <w:b/>
          <w:bCs/>
          <w:lang w:eastAsia="cs-CZ"/>
        </w:rPr>
        <w:t>,</w:t>
      </w:r>
      <w:r w:rsidR="003B5DAA" w:rsidRPr="003B5DAA">
        <w:rPr>
          <w:rFonts w:eastAsia="Times New Roman" w:cstheme="minorHAnsi"/>
          <w:b/>
          <w:bCs/>
          <w:lang w:eastAsia="cs-CZ"/>
        </w:rPr>
        <w:t>9213</w:t>
      </w:r>
      <w:r w:rsidRPr="003B5DAA">
        <w:rPr>
          <w:rFonts w:eastAsia="Times New Roman" w:cstheme="minorHAnsi"/>
          <w:b/>
          <w:bCs/>
          <w:lang w:eastAsia="cs-CZ"/>
        </w:rPr>
        <w:t xml:space="preserve"> kW</w:t>
      </w:r>
      <w:r w:rsidRPr="007F392F">
        <w:rPr>
          <w:rFonts w:eastAsia="Times New Roman" w:cstheme="minorHAnsi"/>
          <w:lang w:eastAsia="cs-CZ"/>
        </w:rPr>
        <w:t>. Hodnota nově instalovaného příkonu je požadována dle energetického posudku a nesmí být překročena.</w:t>
      </w:r>
    </w:p>
    <w:p w14:paraId="2E0BB0A8" w14:textId="77777777" w:rsidR="007F392F" w:rsidRPr="007F392F" w:rsidRDefault="007F392F" w:rsidP="007F392F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F392F">
        <w:rPr>
          <w:rFonts w:eastAsia="Times New Roman" w:cstheme="minorHAnsi"/>
          <w:lang w:eastAsia="cs-CZ"/>
        </w:rPr>
        <w:t>Účastník vyplní prázdná žlutá políčka v příloze č.8 Specifikace svítidel. Po vyplnění instalovaných příkonů, které účastníkovi vyjdou z jednotlivých světelně technických výpočtu, dojte k součtu celkového instalovaného příkonu. Tuto hodnotu poté účastník vyplní do přílohy č.2 Krycí list.</w:t>
      </w:r>
    </w:p>
    <w:p w14:paraId="1184DFB8" w14:textId="77777777" w:rsidR="007F392F" w:rsidRPr="007F392F" w:rsidRDefault="007F392F" w:rsidP="007F392F">
      <w:pPr>
        <w:spacing w:line="360" w:lineRule="auto"/>
        <w:jc w:val="both"/>
        <w:rPr>
          <w:rFonts w:eastAsia="Times New Roman" w:cstheme="minorHAnsi"/>
          <w:sz w:val="20"/>
          <w:szCs w:val="20"/>
          <w:lang w:eastAsia="cs-CZ"/>
        </w:rPr>
      </w:pPr>
    </w:p>
    <w:p w14:paraId="318762A5" w14:textId="77777777" w:rsidR="007F392F" w:rsidRPr="007F392F" w:rsidRDefault="007F392F" w:rsidP="007F392F">
      <w:pPr>
        <w:pStyle w:val="Titulek"/>
        <w:spacing w:after="0" w:line="360" w:lineRule="auto"/>
        <w:rPr>
          <w:rFonts w:cstheme="minorHAnsi"/>
          <w:b/>
          <w:bCs/>
          <w:i w:val="0"/>
          <w:iCs w:val="0"/>
        </w:rPr>
      </w:pPr>
      <w:r w:rsidRPr="007F392F">
        <w:rPr>
          <w:rFonts w:cstheme="minorHAnsi"/>
          <w:b/>
          <w:bCs/>
          <w:i w:val="0"/>
          <w:iCs w:val="0"/>
        </w:rPr>
        <w:t xml:space="preserve">Tabulka </w:t>
      </w:r>
      <w:r w:rsidRPr="007F392F">
        <w:rPr>
          <w:rFonts w:cstheme="minorHAnsi"/>
          <w:b/>
          <w:bCs/>
          <w:i w:val="0"/>
          <w:iCs w:val="0"/>
        </w:rPr>
        <w:fldChar w:fldCharType="begin"/>
      </w:r>
      <w:r w:rsidRPr="007F392F">
        <w:rPr>
          <w:rFonts w:cstheme="minorHAnsi"/>
          <w:b/>
          <w:bCs/>
          <w:i w:val="0"/>
          <w:iCs w:val="0"/>
        </w:rPr>
        <w:instrText xml:space="preserve"> SEQ Tabulka \* ARABIC </w:instrText>
      </w:r>
      <w:r w:rsidRPr="007F392F">
        <w:rPr>
          <w:rFonts w:cstheme="minorHAnsi"/>
          <w:b/>
          <w:bCs/>
          <w:i w:val="0"/>
          <w:iCs w:val="0"/>
        </w:rPr>
        <w:fldChar w:fldCharType="separate"/>
      </w:r>
      <w:r w:rsidRPr="007F392F">
        <w:rPr>
          <w:rFonts w:cstheme="minorHAnsi"/>
          <w:b/>
          <w:bCs/>
          <w:i w:val="0"/>
          <w:iCs w:val="0"/>
        </w:rPr>
        <w:t>1</w:t>
      </w:r>
      <w:r w:rsidRPr="007F392F">
        <w:rPr>
          <w:rFonts w:cstheme="minorHAnsi"/>
          <w:b/>
          <w:bCs/>
          <w:i w:val="0"/>
          <w:iCs w:val="0"/>
        </w:rPr>
        <w:fldChar w:fldCharType="end"/>
      </w:r>
      <w:r w:rsidRPr="007F392F">
        <w:rPr>
          <w:rFonts w:cstheme="minorHAnsi"/>
          <w:b/>
          <w:bCs/>
          <w:i w:val="0"/>
          <w:iCs w:val="0"/>
        </w:rPr>
        <w:t xml:space="preserve"> – Diagram stmívání soustavy VO</w:t>
      </w:r>
    </w:p>
    <w:p w14:paraId="35A18DA5" w14:textId="77777777" w:rsidR="003B5DAA" w:rsidRDefault="003B5DAA" w:rsidP="003B5DAA">
      <w:pPr>
        <w:spacing w:line="360" w:lineRule="auto"/>
        <w:jc w:val="center"/>
        <w:rPr>
          <w:rFonts w:cstheme="minorHAnsi"/>
          <w:bCs/>
          <w:i/>
          <w:sz w:val="16"/>
          <w:szCs w:val="16"/>
          <w:lang w:eastAsia="cs-CZ"/>
        </w:rPr>
      </w:pPr>
      <w:r w:rsidRPr="003B5DAA">
        <w:rPr>
          <w:rFonts w:cstheme="minorHAnsi"/>
          <w:bCs/>
          <w:i/>
          <w:noProof/>
          <w:sz w:val="16"/>
          <w:szCs w:val="16"/>
          <w:lang w:eastAsia="cs-CZ"/>
        </w:rPr>
        <w:drawing>
          <wp:inline distT="0" distB="0" distL="0" distR="0" wp14:anchorId="36D56E19" wp14:editId="08B912B1">
            <wp:extent cx="5282991" cy="946694"/>
            <wp:effectExtent l="0" t="0" r="0" b="6350"/>
            <wp:docPr id="15997673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767355" name=""/>
                    <pic:cNvPicPr/>
                  </pic:nvPicPr>
                  <pic:blipFill rotWithShape="1">
                    <a:blip r:embed="rId8"/>
                    <a:srcRect l="1019" t="1137"/>
                    <a:stretch/>
                  </pic:blipFill>
                  <pic:spPr bwMode="auto">
                    <a:xfrm>
                      <a:off x="0" y="0"/>
                      <a:ext cx="5285132" cy="947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E1E19B" w14:textId="698DB938" w:rsidR="007F392F" w:rsidRPr="007F392F" w:rsidRDefault="007F392F" w:rsidP="007F392F">
      <w:pPr>
        <w:jc w:val="both"/>
      </w:pPr>
      <w:r w:rsidRPr="007F392F">
        <w:t>Harmonogram stmívání zohledňuje pokles dopravy ve večerních hodinách a zároveň také třídu osvětlení dle normy ČSN EN 13201.</w:t>
      </w:r>
    </w:p>
    <w:p w14:paraId="7198B2A6" w14:textId="11C3C9DD" w:rsidR="003B5DAA" w:rsidRDefault="003B5DAA">
      <w:pPr>
        <w:rPr>
          <w:sz w:val="16"/>
          <w:szCs w:val="16"/>
          <w:lang w:eastAsia="cs-CZ"/>
        </w:rPr>
      </w:pPr>
      <w:r>
        <w:rPr>
          <w:sz w:val="16"/>
          <w:szCs w:val="16"/>
          <w:lang w:eastAsia="cs-CZ"/>
        </w:rPr>
        <w:br w:type="page"/>
      </w:r>
    </w:p>
    <w:p w14:paraId="69C2E933" w14:textId="397C7CCD" w:rsidR="007F392F" w:rsidRPr="00EE425D" w:rsidRDefault="00EE425D" w:rsidP="00EE425D">
      <w:pPr>
        <w:pStyle w:val="Nadpis1"/>
      </w:pPr>
      <w:r w:rsidRPr="00EE425D">
        <w:lastRenderedPageBreak/>
        <w:t>KOMUNIKAČNÍ MODUL</w:t>
      </w:r>
      <w:r>
        <w:t>Y</w:t>
      </w:r>
    </w:p>
    <w:p w14:paraId="5AA58BB1" w14:textId="4969452C" w:rsidR="00B72E21" w:rsidRDefault="00B72E21">
      <w:pPr>
        <w:rPr>
          <w:rFonts w:eastAsia="Times New Roman" w:cstheme="minorHAnsi"/>
          <w:sz w:val="20"/>
          <w:szCs w:val="20"/>
          <w:lang w:eastAsia="cs-CZ"/>
        </w:rPr>
      </w:pPr>
    </w:p>
    <w:p w14:paraId="3CA1824C" w14:textId="13144D4C" w:rsidR="00F070B5" w:rsidRPr="00EE425D" w:rsidRDefault="00F070B5" w:rsidP="00F070B5">
      <w:pPr>
        <w:pStyle w:val="Oddlstyl"/>
        <w:spacing w:after="144"/>
        <w:rPr>
          <w:rFonts w:cstheme="minorHAnsi"/>
          <w:i/>
          <w:iCs/>
          <w:noProof w:val="0"/>
          <w:sz w:val="22"/>
          <w:szCs w:val="20"/>
        </w:rPr>
      </w:pPr>
      <w:r w:rsidRPr="00EE425D">
        <w:rPr>
          <w:rFonts w:cstheme="minorHAnsi"/>
          <w:i/>
          <w:iCs/>
          <w:noProof w:val="0"/>
          <w:sz w:val="22"/>
          <w:szCs w:val="20"/>
        </w:rPr>
        <w:t xml:space="preserve">Specifikace </w:t>
      </w:r>
      <w:r>
        <w:rPr>
          <w:rFonts w:cstheme="minorHAnsi"/>
          <w:i/>
          <w:iCs/>
          <w:noProof w:val="0"/>
          <w:sz w:val="22"/>
          <w:szCs w:val="20"/>
        </w:rPr>
        <w:t>komunikačního modulu</w:t>
      </w:r>
      <w:r w:rsidRPr="00EE425D">
        <w:rPr>
          <w:rFonts w:cstheme="minorHAnsi"/>
          <w:i/>
          <w:iCs/>
          <w:noProof w:val="0"/>
          <w:sz w:val="22"/>
          <w:szCs w:val="20"/>
        </w:rPr>
        <w:t>:</w:t>
      </w:r>
    </w:p>
    <w:p w14:paraId="01C2DA3A" w14:textId="7251E83E" w:rsidR="00F070B5" w:rsidRPr="00F070B5" w:rsidRDefault="00F070B5" w:rsidP="00E71361">
      <w:pPr>
        <w:spacing w:line="360" w:lineRule="auto"/>
        <w:jc w:val="both"/>
      </w:pPr>
      <w:r>
        <w:t xml:space="preserve">Specifikace </w:t>
      </w:r>
      <w:r w:rsidRPr="007B0010">
        <w:t xml:space="preserve">je pevnou a nedílnou součástí závazného materiálu pro zadávání veřejných zakázek ve veřejném osvětlení: </w:t>
      </w:r>
      <w:r w:rsidR="00E71361">
        <w:t xml:space="preserve">STANDARDY PRO VEŘEJNÉ OSVĚTLENÍ MĚSTA BŘECLAVI </w:t>
      </w:r>
      <w:r w:rsidR="00FB7009">
        <w:t>(Příloha ZD č. 11)</w:t>
      </w:r>
      <w:r w:rsidRPr="007B0010">
        <w:t xml:space="preserve">; </w:t>
      </w:r>
      <w:r w:rsidR="003B5DAA" w:rsidRPr="007B0010">
        <w:t>Vydané Městem</w:t>
      </w:r>
      <w:r w:rsidRPr="007B0010">
        <w:t xml:space="preserve"> Břeclav jako soubor </w:t>
      </w:r>
      <w:r w:rsidRPr="00F070B5">
        <w:t xml:space="preserve">závazných standardů pro obnovu, modernizaci a rekonstrukci majetkového souboru veřejného osvětlení </w:t>
      </w:r>
      <w:r w:rsidR="003B5DAA" w:rsidRPr="00F070B5">
        <w:t>v souladu</w:t>
      </w:r>
      <w:r w:rsidRPr="00F070B5">
        <w:t xml:space="preserve"> se </w:t>
      </w:r>
      <w:r w:rsidR="003B5DAA" w:rsidRPr="00F070B5">
        <w:t>Směrnicí Evropského parlamentu</w:t>
      </w:r>
      <w:r w:rsidRPr="00F070B5">
        <w:t xml:space="preserve"> </w:t>
      </w:r>
      <w:r w:rsidR="003B5DAA" w:rsidRPr="00F070B5">
        <w:t>a Rady</w:t>
      </w:r>
      <w:r w:rsidRPr="00F070B5">
        <w:t xml:space="preserve"> 2014/24/EU ze dne 26. února 2014 o zadávání veřejných zakázek, a </w:t>
      </w:r>
      <w:r w:rsidR="003B5DAA" w:rsidRPr="00F070B5">
        <w:t>Zákonem č.</w:t>
      </w:r>
      <w:r w:rsidRPr="00F070B5">
        <w:t xml:space="preserve"> 134/2016 Sb., o zadávání veřejných zakázek. </w:t>
      </w:r>
    </w:p>
    <w:p w14:paraId="4D033A1F" w14:textId="5482C9D3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F070B5">
        <w:t xml:space="preserve">V souladu s provedenou standardizací budou v rámci zakázky svítidla osazeny bezdrátovým komunikačním modulem </w:t>
      </w:r>
      <w:r w:rsidRPr="00F070B5">
        <w:rPr>
          <w:rFonts w:eastAsia="Times New Roman" w:cstheme="minorHAnsi"/>
          <w:lang w:eastAsia="cs-CZ"/>
        </w:rPr>
        <w:t>MSB-C Wireless s rozhraním DALI (dodavatel spol. DATmoLUX a.s.). Jednotková cena tohoto modulu je ve výkazu výměr pro všechny účastníky stanovena pevně (jedná se o garantovanou dodávku investora), žádný z účastníků nebude zvýhodněn či znevýhodněn. Důvodem k použití konkrétního typu komunikačního modulu je zajištění kompatibility rekonstruované části sítě VO s řídícím systémem SW DATMO RVO pro bezproblémové provozování společně s dalšími částmi sítě veřejného osvětlení ve městě Břeclavi.</w:t>
      </w:r>
    </w:p>
    <w:p w14:paraId="3885745A" w14:textId="77777777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</w:p>
    <w:p w14:paraId="12FDA7D3" w14:textId="77777777" w:rsidR="00F070B5" w:rsidRPr="00F070B5" w:rsidRDefault="00F070B5" w:rsidP="00F070B5">
      <w:pPr>
        <w:pStyle w:val="Oddlstyl"/>
        <w:spacing w:after="144"/>
        <w:rPr>
          <w:rFonts w:cstheme="minorHAnsi"/>
          <w:i/>
          <w:iCs/>
          <w:noProof w:val="0"/>
          <w:sz w:val="22"/>
        </w:rPr>
      </w:pPr>
      <w:r w:rsidRPr="00F070B5">
        <w:rPr>
          <w:rFonts w:cstheme="minorHAnsi"/>
          <w:i/>
          <w:iCs/>
          <w:noProof w:val="0"/>
          <w:sz w:val="22"/>
        </w:rPr>
        <w:t>Technická specifikace řídícího systému:</w:t>
      </w:r>
    </w:p>
    <w:p w14:paraId="281C1734" w14:textId="77777777" w:rsidR="00F070B5" w:rsidRPr="00F070B5" w:rsidRDefault="00F070B5" w:rsidP="00F070B5">
      <w:pPr>
        <w:pStyle w:val="Odstavecseseznamem"/>
        <w:numPr>
          <w:ilvl w:val="0"/>
          <w:numId w:val="13"/>
        </w:numPr>
        <w:ind w:left="426"/>
        <w:rPr>
          <w:rFonts w:cstheme="minorHAnsi"/>
        </w:rPr>
      </w:pPr>
      <w:r w:rsidRPr="00F070B5">
        <w:rPr>
          <w:rFonts w:cstheme="minorHAnsi"/>
        </w:rPr>
        <w:t>s monitoringem světelného bodu</w:t>
      </w:r>
    </w:p>
    <w:p w14:paraId="58B2FFA7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>Celá aplikace řídícího systému SW DATMO RVO musí být provozována modulově na jedné platformě s provázaností všech modulů v rozsahu údajů GIS (kompletní pasport VO) a ELS (elektro-schémata zapojení celé sítě VO ), nad reálnou mapovým podkladem oblasti provozovaného VO.  Aplikace systému v podobě Server – Klient musí umožňovat provoz i na tabletech mobilního pracoviště s OS Android.</w:t>
      </w:r>
    </w:p>
    <w:p w14:paraId="1F8CFCCE" w14:textId="77777777" w:rsidR="00F070B5" w:rsidRDefault="00F070B5" w:rsidP="00F070B5">
      <w:pPr>
        <w:spacing w:line="360" w:lineRule="auto"/>
        <w:jc w:val="both"/>
        <w:rPr>
          <w:rFonts w:cstheme="minorHAnsi"/>
          <w:b/>
          <w:bCs/>
          <w:i/>
          <w:iCs/>
          <w:u w:val="single"/>
        </w:rPr>
      </w:pPr>
    </w:p>
    <w:p w14:paraId="66069ABC" w14:textId="7DB839C4" w:rsidR="00F070B5" w:rsidRPr="00F070B5" w:rsidRDefault="00F070B5" w:rsidP="00F070B5">
      <w:pPr>
        <w:spacing w:line="360" w:lineRule="auto"/>
        <w:jc w:val="both"/>
        <w:rPr>
          <w:rFonts w:cstheme="minorHAnsi"/>
          <w:b/>
          <w:bCs/>
          <w:i/>
          <w:iCs/>
          <w:u w:val="single"/>
        </w:rPr>
      </w:pPr>
      <w:r w:rsidRPr="00F070B5">
        <w:rPr>
          <w:rFonts w:cstheme="minorHAnsi"/>
          <w:b/>
          <w:bCs/>
          <w:i/>
          <w:iCs/>
          <w:u w:val="single"/>
        </w:rPr>
        <w:t>Vizualizace přenášených dat:</w:t>
      </w:r>
    </w:p>
    <w:p w14:paraId="266AFBCF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>Přenesená data, z jednotlivých RVO, jsou shromažďována na dispečinku VO a jsou dále zpracovávána pomocí software SW DATMO RVO, který je vizualizuje na monitoru operátora dispečinku nebo mobilního pracoviště.</w:t>
      </w:r>
    </w:p>
    <w:p w14:paraId="549E0EF8" w14:textId="77777777" w:rsidR="00F070B5" w:rsidRDefault="00F070B5" w:rsidP="00F070B5">
      <w:pPr>
        <w:spacing w:line="360" w:lineRule="auto"/>
        <w:rPr>
          <w:rFonts w:cstheme="minorHAnsi"/>
          <w:b/>
          <w:u w:val="single"/>
        </w:rPr>
      </w:pPr>
    </w:p>
    <w:p w14:paraId="714B020C" w14:textId="4EB131E9" w:rsidR="00F070B5" w:rsidRPr="00F070B5" w:rsidRDefault="00F070B5" w:rsidP="00F070B5">
      <w:pPr>
        <w:spacing w:line="360" w:lineRule="auto"/>
        <w:rPr>
          <w:rFonts w:cstheme="minorHAnsi"/>
          <w:b/>
          <w:i/>
          <w:iCs/>
          <w:u w:val="single"/>
        </w:rPr>
      </w:pPr>
      <w:r w:rsidRPr="00F070B5">
        <w:rPr>
          <w:rFonts w:cstheme="minorHAnsi"/>
          <w:b/>
          <w:i/>
          <w:iCs/>
          <w:u w:val="single"/>
        </w:rPr>
        <w:lastRenderedPageBreak/>
        <w:t>Požadovaná struktura dat:</w:t>
      </w:r>
    </w:p>
    <w:p w14:paraId="659A7BFF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  <w:bCs/>
        </w:rPr>
        <w:t>1. havarijní</w:t>
      </w:r>
      <w:r w:rsidRPr="00F070B5">
        <w:rPr>
          <w:rFonts w:cstheme="minorHAnsi"/>
        </w:rPr>
        <w:t xml:space="preserve"> </w:t>
      </w:r>
    </w:p>
    <w:p w14:paraId="7293C65E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výpadek hlavního jističe </w:t>
      </w:r>
    </w:p>
    <w:p w14:paraId="2A2DF119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výpadek napájecího napětí z rozvodné sítě </w:t>
      </w:r>
    </w:p>
    <w:p w14:paraId="3F8703C1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výpadek jednotlivých svítidel</w:t>
      </w:r>
    </w:p>
    <w:p w14:paraId="39A7DB61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násilné otevření rozvaděče </w:t>
      </w:r>
    </w:p>
    <w:p w14:paraId="7797F106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  <w:bCs/>
        </w:rPr>
        <w:t>2. nežádoucí</w:t>
      </w:r>
      <w:r w:rsidRPr="00F070B5">
        <w:rPr>
          <w:rFonts w:cstheme="minorHAnsi"/>
        </w:rPr>
        <w:t xml:space="preserve"> </w:t>
      </w:r>
    </w:p>
    <w:p w14:paraId="1B067CC0" w14:textId="77777777" w:rsidR="00F070B5" w:rsidRPr="00F070B5" w:rsidRDefault="00F070B5" w:rsidP="00F070B5">
      <w:pPr>
        <w:numPr>
          <w:ilvl w:val="0"/>
          <w:numId w:val="23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zapnutí stykače By-Pass, pokud je výbavou</w:t>
      </w:r>
    </w:p>
    <w:p w14:paraId="62EC981B" w14:textId="77777777" w:rsidR="00F070B5" w:rsidRPr="00F070B5" w:rsidRDefault="00F070B5" w:rsidP="00F070B5">
      <w:pPr>
        <w:numPr>
          <w:ilvl w:val="0"/>
          <w:numId w:val="23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výpadek proudu v jednotlivých větvích VO </w:t>
      </w:r>
    </w:p>
    <w:p w14:paraId="29943327" w14:textId="77777777" w:rsidR="00F070B5" w:rsidRPr="00F070B5" w:rsidRDefault="00F070B5" w:rsidP="00F070B5">
      <w:pPr>
        <w:numPr>
          <w:ilvl w:val="0"/>
          <w:numId w:val="23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snížení kvality záložních baterií systému </w:t>
      </w:r>
    </w:p>
    <w:p w14:paraId="357B35DC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  <w:bCs/>
        </w:rPr>
        <w:t>3. provozní</w:t>
      </w:r>
      <w:r w:rsidRPr="00F070B5">
        <w:rPr>
          <w:rFonts w:cstheme="minorHAnsi"/>
        </w:rPr>
        <w:t xml:space="preserve"> </w:t>
      </w:r>
    </w:p>
    <w:p w14:paraId="52CE18D4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stav elektroměru </w:t>
      </w:r>
    </w:p>
    <w:p w14:paraId="479B6A09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stav proudů v jednotlivých větvích VO </w:t>
      </w:r>
    </w:p>
    <w:p w14:paraId="303FC020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stavy všech stykačů </w:t>
      </w:r>
    </w:p>
    <w:p w14:paraId="18BA51D6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stavy zapínacích fotobuněk systému</w:t>
      </w:r>
    </w:p>
    <w:p w14:paraId="3EE239C9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informace o komunikaci s jednotlivými svítidly</w:t>
      </w:r>
    </w:p>
    <w:p w14:paraId="07CFB2F5" w14:textId="77777777" w:rsidR="00F070B5" w:rsidRPr="00F070B5" w:rsidRDefault="00F070B5" w:rsidP="00F070B5">
      <w:pPr>
        <w:spacing w:line="360" w:lineRule="auto"/>
        <w:ind w:left="720"/>
        <w:rPr>
          <w:rFonts w:cstheme="minorHAnsi"/>
        </w:rPr>
      </w:pPr>
    </w:p>
    <w:p w14:paraId="461119CD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>Vizualizace musí být provedena s topografickým rozmístěním zapínacích bodů rozváděčů RVO v orientační mapě lokality provozovaného VO. Barva bodu pak charakterizuje jeho provozní stav, v dalších oknech se pak zobrazují stavy jednotlivých prvků rozvaděče.</w:t>
      </w:r>
    </w:p>
    <w:p w14:paraId="19179B2D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</w:rPr>
        <w:br/>
        <w:t xml:space="preserve">Program řídícího systému musí mít umožněno ovládání těchto základních provozních funkcí: </w:t>
      </w:r>
    </w:p>
    <w:p w14:paraId="39A8CEB0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hromadné zapnutí a vypnutí RVO </w:t>
      </w:r>
    </w:p>
    <w:p w14:paraId="1C0DF867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zapnutí a vypnutí jednotlivých RVO</w:t>
      </w:r>
    </w:p>
    <w:p w14:paraId="5EFF3F50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odečet stavu elektroměrů </w:t>
      </w:r>
    </w:p>
    <w:p w14:paraId="012CCD3D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odečet napětí a proudů na jednotlivých větvích RVO </w:t>
      </w:r>
    </w:p>
    <w:p w14:paraId="2ECA433A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zjištění stavu záložního zdroje napájecího zdroje</w:t>
      </w:r>
    </w:p>
    <w:p w14:paraId="2081C60A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dálková kontrola řídící jednotky a diagnostika celého RVO </w:t>
      </w:r>
    </w:p>
    <w:p w14:paraId="2D9734EE" w14:textId="77777777" w:rsidR="00F070B5" w:rsidRPr="00F070B5" w:rsidRDefault="00F070B5" w:rsidP="00F070B5">
      <w:pPr>
        <w:numPr>
          <w:ilvl w:val="0"/>
          <w:numId w:val="21"/>
        </w:numPr>
        <w:tabs>
          <w:tab w:val="clear" w:pos="720"/>
        </w:tabs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provedení dálkové změny základních parametrů řídící jednotky a rozšiřujících zařízení, </w:t>
      </w:r>
    </w:p>
    <w:p w14:paraId="1CD64EA4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kontrola napájecího zdroje RVO (napětí pojistky)</w:t>
      </w:r>
    </w:p>
    <w:p w14:paraId="64939FF0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zapínání a vypínání slavnostního ( případně jiného osvětlení )</w:t>
      </w:r>
    </w:p>
    <w:p w14:paraId="51B71FB1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lastRenderedPageBreak/>
        <w:t>Pro sběr dat a oboustrannou komunikaci RVO se světelným bodem, při splnění podmínky provozu určené v Telekomunikačním zákoně, se požaduje šifrovaná bezdrátová komunikace na volné frekvenci 868 MHz v prostředí   automaticky vytvořené „mesh“ sítě.  Data zpracovává koncentrátor dat, který je součástí řídící jednotky, která je prostřednictvím GPRS modemu předává ke zpracování a vizualizaci na CD VO města Břeclavi.</w:t>
      </w:r>
    </w:p>
    <w:p w14:paraId="7947BC9D" w14:textId="77777777" w:rsidR="00F070B5" w:rsidRPr="00F070B5" w:rsidRDefault="00F070B5" w:rsidP="00F070B5">
      <w:pPr>
        <w:spacing w:line="360" w:lineRule="auto"/>
        <w:rPr>
          <w:rFonts w:cstheme="minorHAnsi"/>
        </w:rPr>
      </w:pPr>
    </w:p>
    <w:p w14:paraId="501BC1C7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</w:rPr>
        <w:t>Komunikace na úroveň světelného bodu zahrnuje následující provozní stavy:</w:t>
      </w:r>
    </w:p>
    <w:p w14:paraId="53E5DB1D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  <w:tab w:val="num" w:pos="426"/>
        </w:tabs>
        <w:spacing w:after="0" w:line="360" w:lineRule="auto"/>
        <w:ind w:left="426" w:hanging="142"/>
        <w:rPr>
          <w:rFonts w:cstheme="minorHAnsi"/>
        </w:rPr>
      </w:pPr>
      <w:r w:rsidRPr="00F070B5">
        <w:rPr>
          <w:rFonts w:cstheme="minorHAnsi"/>
        </w:rPr>
        <w:t xml:space="preserve">              Vyp, Zap</w:t>
      </w:r>
    </w:p>
    <w:p w14:paraId="3413CFFC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Svítí , nesvítí</w:t>
      </w:r>
    </w:p>
    <w:p w14:paraId="771ED853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spořící režim zap., spořící režim vyp.</w:t>
      </w:r>
    </w:p>
    <w:p w14:paraId="755DE9ED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Počet výpadků svítidla za noc</w:t>
      </w:r>
    </w:p>
    <w:p w14:paraId="2EE41A04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závada v komunikaci svítidla</w:t>
      </w:r>
    </w:p>
    <w:p w14:paraId="7FC6DB19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skupinové i jednotlivé řízení výkonu svítidel</w:t>
      </w:r>
    </w:p>
    <w:p w14:paraId="0AD05183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</w:rPr>
        <w:t xml:space="preserve"> </w:t>
      </w:r>
    </w:p>
    <w:p w14:paraId="74D3B2C7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>Systém musí umožňovat okamžitou změnu světelného toku každého jednotlivého svítidla. Každému jednotlivému svítidlu nebo skupině svítidel musí být možné přiřadit stmívací kalendář s individuálním nastavením diagramu stmívání pro každý jednotlivý den v roce.  Systém musí zobrazovat data v reálném čase a na vyžádání operátora musí vyžádaná data zobrazit.</w:t>
      </w:r>
    </w:p>
    <w:p w14:paraId="787E723A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 xml:space="preserve">Přicházející alarmy musí být zobrazeny v tabulce, obsluha musí být na ně upozorněna i zvukovým signálem. </w:t>
      </w:r>
    </w:p>
    <w:p w14:paraId="25F117AE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>Uživatelské rozhraní musí umožňovat generování zájmových oblastí uživatele v sestavách formátu xls.</w:t>
      </w:r>
    </w:p>
    <w:p w14:paraId="2D262463" w14:textId="77777777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b/>
          <w:bCs/>
          <w:lang w:eastAsia="cs-CZ"/>
        </w:rPr>
      </w:pPr>
    </w:p>
    <w:p w14:paraId="2B4EA9F5" w14:textId="77777777" w:rsidR="00F070B5" w:rsidRPr="00F070B5" w:rsidRDefault="00F070B5" w:rsidP="00F070B5">
      <w:pPr>
        <w:pStyle w:val="Oddlstyl"/>
        <w:spacing w:after="144" w:line="360" w:lineRule="auto"/>
        <w:rPr>
          <w:rFonts w:cstheme="minorHAnsi"/>
          <w:i/>
          <w:iCs/>
          <w:noProof w:val="0"/>
          <w:sz w:val="22"/>
        </w:rPr>
      </w:pPr>
      <w:r w:rsidRPr="00F070B5">
        <w:rPr>
          <w:rFonts w:cstheme="minorHAnsi"/>
          <w:i/>
          <w:iCs/>
          <w:noProof w:val="0"/>
          <w:sz w:val="22"/>
        </w:rPr>
        <w:t>Požadavky na bezdrátovou komunikaci:</w:t>
      </w:r>
    </w:p>
    <w:p w14:paraId="03DAD421" w14:textId="6C46CEE0" w:rsidR="00F070B5" w:rsidRPr="00F070B5" w:rsidRDefault="00F070B5" w:rsidP="00F070B5">
      <w:pPr>
        <w:pStyle w:val="Odstavecseseznamem"/>
        <w:numPr>
          <w:ilvl w:val="0"/>
          <w:numId w:val="27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řízení výkonu SB musí být zabezpečeno prostřednictvím obousměrné bezdrátové komunikace Radicontrol v MASH síti volného pásma 868 MHz na platformě Microrisk s koncentrátorem dat v řídící jednotce DATMO-RVO </w:t>
      </w:r>
      <w:r w:rsidR="00102A87">
        <w:rPr>
          <w:rFonts w:cstheme="minorHAnsi"/>
          <w:iCs/>
        </w:rPr>
        <w:t>s</w:t>
      </w:r>
      <w:r w:rsidRPr="00F070B5">
        <w:rPr>
          <w:rFonts w:cstheme="minorHAnsi"/>
          <w:iCs/>
        </w:rPr>
        <w:t xml:space="preserve"> možností vytvoření </w:t>
      </w:r>
      <w:r w:rsidR="00102A87">
        <w:rPr>
          <w:rFonts w:cstheme="minorHAnsi"/>
          <w:iCs/>
        </w:rPr>
        <w:t xml:space="preserve">libovolného množství </w:t>
      </w:r>
      <w:r w:rsidRPr="00F070B5">
        <w:rPr>
          <w:rFonts w:cstheme="minorHAnsi"/>
          <w:iCs/>
        </w:rPr>
        <w:t xml:space="preserve">skupin svítidel s různými regulačním křivkami.   </w:t>
      </w:r>
    </w:p>
    <w:p w14:paraId="7D08AB55" w14:textId="77777777" w:rsidR="00F070B5" w:rsidRPr="00F070B5" w:rsidRDefault="00F070B5" w:rsidP="00F070B5">
      <w:pPr>
        <w:pStyle w:val="Odstavecseseznamem"/>
        <w:numPr>
          <w:ilvl w:val="0"/>
          <w:numId w:val="27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Pro regulaci výkonu musí být svítidla LED vybaveny drivery s řízením pomocí protokolu DALI . Rozsah regulace výkonu je dán standardem protokolu DALI s libovolnou možní 6 různých úrovní </w:t>
      </w:r>
      <w:r w:rsidRPr="00F070B5">
        <w:rPr>
          <w:rFonts w:cstheme="minorHAnsi"/>
          <w:iCs/>
        </w:rPr>
        <w:lastRenderedPageBreak/>
        <w:t>jmenovitého výkonu LED svítidla.  Do řídícího systému se vyčítají všechny důležité informací ze SB o jeho provozu.</w:t>
      </w:r>
    </w:p>
    <w:p w14:paraId="50A1E8AB" w14:textId="77777777" w:rsidR="00F070B5" w:rsidRPr="00F070B5" w:rsidRDefault="00F070B5" w:rsidP="00F070B5">
      <w:pPr>
        <w:pStyle w:val="Odstavecseseznamem"/>
        <w:numPr>
          <w:ilvl w:val="0"/>
          <w:numId w:val="27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>Modul monitoruje a zaznamenává provozní veličiny světelného bodu, které vyhodnocuje a v případě poruchy nebo změny provozního stavu upozorní provozovatele který může optimalizovat způsob a náklady na jejich odstranění</w:t>
      </w:r>
    </w:p>
    <w:p w14:paraId="56F0FC1D" w14:textId="31575CF0" w:rsidR="00F070B5" w:rsidRPr="001C2902" w:rsidRDefault="00F070B5" w:rsidP="008D6D5F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theme="minorHAnsi"/>
          <w:b/>
          <w:bCs/>
          <w:iCs/>
        </w:rPr>
      </w:pPr>
      <w:r w:rsidRPr="001C2902">
        <w:rPr>
          <w:rFonts w:cstheme="minorHAnsi"/>
          <w:iCs/>
        </w:rPr>
        <w:t>Řídící systém musí umožňovat ovládat v budoucnu i svítidla v biodynamickém provedení pomocí protokolu DALI 2.</w:t>
      </w:r>
      <w:r w:rsidRPr="001C2902">
        <w:rPr>
          <w:rFonts w:cstheme="minorHAnsi"/>
          <w:b/>
          <w:bCs/>
          <w:iCs/>
        </w:rPr>
        <w:t xml:space="preserve"> </w:t>
      </w:r>
    </w:p>
    <w:p w14:paraId="7604D4C6" w14:textId="77777777" w:rsidR="00F070B5" w:rsidRPr="00F070B5" w:rsidRDefault="00F070B5" w:rsidP="00F070B5">
      <w:pPr>
        <w:spacing w:after="0" w:line="240" w:lineRule="auto"/>
        <w:jc w:val="both"/>
        <w:rPr>
          <w:rFonts w:cstheme="minorHAnsi"/>
          <w:b/>
          <w:bCs/>
          <w:iCs/>
        </w:rPr>
      </w:pPr>
    </w:p>
    <w:p w14:paraId="3263B3E1" w14:textId="5E27F7C9" w:rsidR="00F070B5" w:rsidRPr="00F070B5" w:rsidRDefault="00F070B5" w:rsidP="00F070B5">
      <w:pPr>
        <w:spacing w:after="0" w:line="240" w:lineRule="auto"/>
        <w:jc w:val="both"/>
        <w:rPr>
          <w:rFonts w:cstheme="minorHAnsi"/>
          <w:b/>
          <w:bCs/>
          <w:i/>
          <w:u w:val="single"/>
        </w:rPr>
      </w:pPr>
      <w:r w:rsidRPr="00F070B5">
        <w:rPr>
          <w:rFonts w:cstheme="minorHAnsi"/>
          <w:b/>
          <w:bCs/>
          <w:i/>
          <w:u w:val="single"/>
        </w:rPr>
        <w:t>Požadavky na provedení a zapojení bezdrátového komunikačního modulu:</w:t>
      </w:r>
    </w:p>
    <w:p w14:paraId="35F893A2" w14:textId="6B2D4250" w:rsidR="00F070B5" w:rsidRPr="00F070B5" w:rsidRDefault="00346228" w:rsidP="00F070B5">
      <w:pPr>
        <w:pStyle w:val="Odstavecseseznamem"/>
        <w:spacing w:after="200" w:line="276" w:lineRule="auto"/>
        <w:ind w:left="360"/>
        <w:jc w:val="both"/>
        <w:rPr>
          <w:rFonts w:cstheme="minorHAnsi"/>
          <w:iCs/>
        </w:rPr>
      </w:pPr>
      <w:ins w:id="1" w:author="Zbyněk Doležal" w:date="2024-05-16T16:52:00Z" w16du:dateUtc="2024-05-16T14:52:00Z">
        <w:r>
          <w:rPr>
            <w:rFonts w:cstheme="minorHAnsi"/>
            <w:iCs/>
            <w:noProof/>
          </w:rPr>
          <w:drawing>
            <wp:inline distT="0" distB="0" distL="0" distR="0" wp14:anchorId="4255ED00" wp14:editId="5E7BB85A">
              <wp:extent cx="5760720" cy="2748915"/>
              <wp:effectExtent l="0" t="0" r="0" b="0"/>
              <wp:docPr id="1791958774" name="Obrázek 1" descr="Obsah obrázku text, diagram, řada/pruh, Plán&#10;&#10;Popis byl vytvořen automatic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91958774" name="Obrázek 1" descr="Obsah obrázku text, diagram, řada/pruh, Plán&#10;&#10;Popis byl vytvořen automaticky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7489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C447FFA" w14:textId="77777777" w:rsidR="00F070B5" w:rsidRPr="00F070B5" w:rsidRDefault="00F070B5" w:rsidP="00F070B5">
      <w:pPr>
        <w:pStyle w:val="Odstavecseseznamem"/>
        <w:spacing w:after="200" w:line="276" w:lineRule="auto"/>
        <w:ind w:left="360"/>
        <w:jc w:val="both"/>
        <w:rPr>
          <w:rFonts w:cstheme="minorHAnsi"/>
          <w:i/>
          <w:sz w:val="20"/>
          <w:szCs w:val="20"/>
        </w:rPr>
      </w:pPr>
      <w:r w:rsidRPr="00F070B5">
        <w:rPr>
          <w:rFonts w:cstheme="minorHAnsi"/>
          <w:i/>
          <w:sz w:val="20"/>
          <w:szCs w:val="20"/>
        </w:rPr>
        <w:t>Obr. 2</w:t>
      </w:r>
    </w:p>
    <w:p w14:paraId="02C8A646" w14:textId="77777777" w:rsidR="00F070B5" w:rsidRPr="00F070B5" w:rsidRDefault="00F070B5" w:rsidP="00F070B5">
      <w:pPr>
        <w:pStyle w:val="Odstavecseseznamem"/>
        <w:spacing w:after="200" w:line="360" w:lineRule="auto"/>
        <w:ind w:left="360"/>
        <w:jc w:val="both"/>
        <w:rPr>
          <w:rFonts w:cstheme="minorHAnsi"/>
          <w:iCs/>
        </w:rPr>
      </w:pPr>
    </w:p>
    <w:p w14:paraId="669F8460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>pro monitoring světelného bodu musí být na svítidlo instalován pomocí 7 pin konektoru ve standardu ANSI NEMA C136.41. -2013 bezdrátový komunikační modul, který bude zapojen dle schématu (viz obr. 2)</w:t>
      </w:r>
    </w:p>
    <w:p w14:paraId="10A63285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Krytí IP 66</w:t>
      </w:r>
    </w:p>
    <w:p w14:paraId="52ECC20D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Odolnost proti nárazu IK 09 dle IEC 62662</w:t>
      </w:r>
    </w:p>
    <w:p w14:paraId="5FDD4D3B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Kryt modulu – polykarbonát PBT, stabilní proti UV záření</w:t>
      </w:r>
    </w:p>
    <w:p w14:paraId="47E8A879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Základna – materiál 94VO</w:t>
      </w:r>
    </w:p>
    <w:p w14:paraId="43941435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Musí splňuje požadavek na hořlavost UL 94</w:t>
      </w:r>
    </w:p>
    <w:p w14:paraId="22D7FE76" w14:textId="3583905D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Provedení kontaktů:  výkonové  pozinkované</w:t>
      </w:r>
    </w:p>
    <w:p w14:paraId="5349BA1A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Rozsah pracovních teplot   pro vybavený modul elektronikou -40° až + 65° C</w:t>
      </w:r>
    </w:p>
    <w:p w14:paraId="4E754AFD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Standard provedení konektorového spoje ANSI NEMA 136.41-2013</w:t>
      </w:r>
    </w:p>
    <w:p w14:paraId="04CABA0F" w14:textId="12F28031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Spotřeba modulu v provedení DALI musí být menší než </w:t>
      </w:r>
      <w:r w:rsidR="001C2902">
        <w:rPr>
          <w:rFonts w:cstheme="minorHAnsi"/>
          <w:iCs/>
        </w:rPr>
        <w:t>1</w:t>
      </w:r>
      <w:r w:rsidRPr="00F070B5">
        <w:rPr>
          <w:rFonts w:cstheme="minorHAnsi"/>
          <w:iCs/>
        </w:rPr>
        <w:t xml:space="preserve">W </w:t>
      </w:r>
    </w:p>
    <w:p w14:paraId="5C1988FE" w14:textId="0E7EF8DD" w:rsidR="00F070B5" w:rsidRPr="00F070B5" w:rsidRDefault="00F070B5" w:rsidP="00F070B5">
      <w:pPr>
        <w:spacing w:after="0" w:line="360" w:lineRule="auto"/>
        <w:jc w:val="both"/>
        <w:rPr>
          <w:rFonts w:cstheme="minorHAnsi"/>
          <w:b/>
          <w:bCs/>
          <w:i/>
          <w:u w:val="single"/>
        </w:rPr>
      </w:pPr>
      <w:r w:rsidRPr="00F070B5">
        <w:rPr>
          <w:rFonts w:cstheme="minorHAnsi"/>
          <w:b/>
          <w:bCs/>
          <w:i/>
          <w:u w:val="single"/>
        </w:rPr>
        <w:lastRenderedPageBreak/>
        <w:t>Způsob RF komunikace modulu:</w:t>
      </w:r>
    </w:p>
    <w:p w14:paraId="5AA95F4C" w14:textId="77777777" w:rsidR="00F070B5" w:rsidRPr="00F070B5" w:rsidRDefault="00F070B5" w:rsidP="00F070B5">
      <w:pPr>
        <w:spacing w:after="0" w:line="360" w:lineRule="auto"/>
        <w:jc w:val="both"/>
        <w:rPr>
          <w:rFonts w:cstheme="minorHAnsi"/>
          <w:iCs/>
        </w:rPr>
      </w:pPr>
    </w:p>
    <w:p w14:paraId="2EB9DD72" w14:textId="72C6EE3C" w:rsidR="00F070B5" w:rsidRPr="00F070B5" w:rsidRDefault="00F070B5" w:rsidP="00F070B5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V dynamicky vytvořené mesh více kanálové komunikační síti bezlicenčního volného RF pásma ISM 868 MHz vytvořené komunikačními moduly výrobce Microrisc se zabezpečením komunikace pomocí šifrovacího algoritmu ve standardu AES 128 bit. </w:t>
      </w:r>
    </w:p>
    <w:p w14:paraId="2B713B67" w14:textId="77777777" w:rsidR="00F070B5" w:rsidRPr="00F070B5" w:rsidRDefault="00F070B5" w:rsidP="00F070B5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>Max. RF výkon až 12,5 mW</w:t>
      </w:r>
    </w:p>
    <w:p w14:paraId="3200A1DB" w14:textId="77777777" w:rsidR="00F070B5" w:rsidRPr="00F070B5" w:rsidRDefault="00F070B5" w:rsidP="00F070B5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Maximální počet zařízení v takto vytvořené jedné MESH síti je 239 prvků, optimální do 150 prvků, RF rozpětí jednotlivých prvků sítě je do 300m v zástavbě v přímé viditelnosti až 700m </w:t>
      </w:r>
    </w:p>
    <w:p w14:paraId="5D4E1451" w14:textId="6D531E62" w:rsidR="00F070B5" w:rsidRDefault="00F070B5" w:rsidP="00F070B5">
      <w:pPr>
        <w:spacing w:after="0" w:line="360" w:lineRule="auto"/>
        <w:ind w:left="1560"/>
        <w:jc w:val="both"/>
        <w:rPr>
          <w:rFonts w:cstheme="minorHAnsi"/>
          <w:iCs/>
        </w:rPr>
      </w:pPr>
    </w:p>
    <w:p w14:paraId="28C17C8E" w14:textId="77777777" w:rsidR="00F070B5" w:rsidRPr="00F070B5" w:rsidRDefault="00F070B5" w:rsidP="00F070B5">
      <w:pPr>
        <w:spacing w:after="0" w:line="360" w:lineRule="auto"/>
        <w:ind w:left="1560"/>
        <w:jc w:val="both"/>
        <w:rPr>
          <w:rFonts w:cstheme="minorHAnsi"/>
          <w:iCs/>
        </w:rPr>
      </w:pPr>
    </w:p>
    <w:p w14:paraId="176E4563" w14:textId="77777777" w:rsidR="00F070B5" w:rsidRPr="00F070B5" w:rsidRDefault="00F070B5" w:rsidP="00F070B5">
      <w:pPr>
        <w:spacing w:after="0" w:line="360" w:lineRule="auto"/>
        <w:jc w:val="both"/>
        <w:rPr>
          <w:rFonts w:cstheme="minorHAnsi"/>
          <w:b/>
          <w:bCs/>
          <w:i/>
          <w:u w:val="single"/>
        </w:rPr>
      </w:pPr>
      <w:r w:rsidRPr="00F070B5">
        <w:rPr>
          <w:rFonts w:cstheme="minorHAnsi"/>
          <w:b/>
          <w:bCs/>
          <w:i/>
          <w:u w:val="single"/>
        </w:rPr>
        <w:t>Způsob komunikace modulu s předřadníkem svítidla:</w:t>
      </w:r>
    </w:p>
    <w:p w14:paraId="5871BF40" w14:textId="77777777" w:rsidR="00F070B5" w:rsidRPr="00F070B5" w:rsidRDefault="00F070B5" w:rsidP="00F070B5">
      <w:pPr>
        <w:pStyle w:val="Odstavecseseznamem"/>
        <w:numPr>
          <w:ilvl w:val="0"/>
          <w:numId w:val="30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>DALI ( Digital Adressable Lighting Interface )</w:t>
      </w:r>
    </w:p>
    <w:p w14:paraId="1EC2DD15" w14:textId="77777777" w:rsidR="00F070B5" w:rsidRPr="00F070B5" w:rsidRDefault="00F070B5" w:rsidP="00F070B5">
      <w:pPr>
        <w:spacing w:line="360" w:lineRule="auto"/>
        <w:rPr>
          <w:rFonts w:eastAsia="Times New Roman" w:cstheme="minorHAnsi"/>
          <w:lang w:eastAsia="cs-CZ"/>
        </w:rPr>
      </w:pPr>
    </w:p>
    <w:p w14:paraId="2AFF5D1A" w14:textId="70A2A307" w:rsidR="00EE425D" w:rsidRDefault="00EE425D" w:rsidP="00EE425D">
      <w:pPr>
        <w:pStyle w:val="Nadpis1"/>
      </w:pPr>
      <w:r>
        <w:t>ROZVÁDĚČE</w:t>
      </w:r>
    </w:p>
    <w:p w14:paraId="1890B720" w14:textId="7C82B0F1" w:rsidR="00EE425D" w:rsidRDefault="00EE425D" w:rsidP="00B72E21">
      <w:pPr>
        <w:pStyle w:val="Oddlstyl"/>
        <w:spacing w:after="144"/>
        <w:rPr>
          <w:rFonts w:cstheme="minorHAnsi"/>
          <w:noProof w:val="0"/>
        </w:rPr>
      </w:pPr>
    </w:p>
    <w:p w14:paraId="5581FAC4" w14:textId="21A380CB" w:rsidR="00B72E21" w:rsidRPr="00EE425D" w:rsidRDefault="00B72E21" w:rsidP="00B72E21">
      <w:pPr>
        <w:pStyle w:val="Oddlstyl"/>
        <w:spacing w:after="144"/>
        <w:rPr>
          <w:rFonts w:cstheme="minorHAnsi"/>
          <w:i/>
          <w:iCs/>
          <w:noProof w:val="0"/>
          <w:sz w:val="22"/>
          <w:szCs w:val="20"/>
        </w:rPr>
      </w:pPr>
      <w:r w:rsidRPr="00EE425D">
        <w:rPr>
          <w:rFonts w:cstheme="minorHAnsi"/>
          <w:i/>
          <w:iCs/>
          <w:noProof w:val="0"/>
          <w:sz w:val="22"/>
          <w:szCs w:val="20"/>
        </w:rPr>
        <w:t>Specifikace nového zapínacího místa</w:t>
      </w:r>
      <w:r w:rsidR="00660B2A" w:rsidRPr="00EE425D">
        <w:rPr>
          <w:rFonts w:cstheme="minorHAnsi"/>
          <w:i/>
          <w:iCs/>
          <w:noProof w:val="0"/>
          <w:sz w:val="22"/>
          <w:szCs w:val="20"/>
        </w:rPr>
        <w:t>:</w:t>
      </w:r>
    </w:p>
    <w:p w14:paraId="00B8A00B" w14:textId="77777777" w:rsidR="00F070B5" w:rsidRPr="00F070B5" w:rsidRDefault="00F070B5" w:rsidP="00F070B5">
      <w:pPr>
        <w:spacing w:line="360" w:lineRule="auto"/>
        <w:jc w:val="both"/>
      </w:pPr>
      <w:r>
        <w:t xml:space="preserve">Specifikace </w:t>
      </w:r>
      <w:r w:rsidRPr="007B0010">
        <w:t xml:space="preserve">je pevnou a nedílnou součástí závazného materiálu pro zadávání veřejných zakázek ve veřejném osvětlení:  STANDARDY PRO VEŘEJNÉ OSVĚTLENÍ MĚSTA BŘECLAVI; Vydané  Městem Břeclav jako soubor </w:t>
      </w:r>
      <w:r w:rsidRPr="00F070B5">
        <w:t xml:space="preserve">závazných standardů pro obnovu, modernizaci a rekonstrukci majetkového souboru veřejného osvětlení v  souladu se Směrnicí  Evropského  parlamentu a  Rady 2014/24/EU ze dne 26. února 2014 o zadávání veřejných zakázek, a Zákonem  č. 134/2016 Sb., o zadávání veřejných zakázek. </w:t>
      </w:r>
    </w:p>
    <w:p w14:paraId="45E0659E" w14:textId="5705D976" w:rsid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F070B5">
        <w:t xml:space="preserve">V souladu s provedenou standardizací budou v rámci zakázky </w:t>
      </w:r>
      <w:r>
        <w:t xml:space="preserve">instalovány rozváděče </w:t>
      </w:r>
      <w:r w:rsidRPr="00F070B5">
        <w:t xml:space="preserve"> </w:t>
      </w:r>
      <w:r w:rsidRPr="007B0010">
        <w:t>VO - MSB, GSM/GPRS v provedení pilíř</w:t>
      </w:r>
      <w:r w:rsidRPr="00F070B5">
        <w:rPr>
          <w:rFonts w:eastAsia="Times New Roman" w:cstheme="minorHAnsi"/>
          <w:lang w:eastAsia="cs-CZ"/>
        </w:rPr>
        <w:t xml:space="preserve"> (dodavatel spol. DATmoLUX a.s.). Jednotková cena tohoto </w:t>
      </w:r>
      <w:r>
        <w:rPr>
          <w:rFonts w:eastAsia="Times New Roman" w:cstheme="minorHAnsi"/>
          <w:lang w:eastAsia="cs-CZ"/>
        </w:rPr>
        <w:t>rozváděče</w:t>
      </w:r>
      <w:r w:rsidRPr="00F070B5">
        <w:rPr>
          <w:rFonts w:eastAsia="Times New Roman" w:cstheme="minorHAnsi"/>
          <w:lang w:eastAsia="cs-CZ"/>
        </w:rPr>
        <w:t xml:space="preserve"> je ve výkazu výměr pro všechny účastníky stanovena pevně (jedná se o garantovanou dodávku investora), žádný z účastníků nebude zvýhodněn či znevýhodněn. Důvodem k použití konkrétního typu </w:t>
      </w:r>
      <w:r>
        <w:rPr>
          <w:rFonts w:eastAsia="Times New Roman" w:cstheme="minorHAnsi"/>
          <w:lang w:eastAsia="cs-CZ"/>
        </w:rPr>
        <w:t>rozváděče</w:t>
      </w:r>
      <w:r w:rsidRPr="00F070B5">
        <w:rPr>
          <w:rFonts w:eastAsia="Times New Roman" w:cstheme="minorHAnsi"/>
          <w:lang w:eastAsia="cs-CZ"/>
        </w:rPr>
        <w:t xml:space="preserve"> je zajištění kompatibility rekonstruované části sítě VO </w:t>
      </w:r>
      <w:r>
        <w:rPr>
          <w:rFonts w:eastAsia="Times New Roman" w:cstheme="minorHAnsi"/>
          <w:lang w:eastAsia="cs-CZ"/>
        </w:rPr>
        <w:t xml:space="preserve">a jednotlivých spínaných úseků z instalovaných nových rozváděčů </w:t>
      </w:r>
      <w:r w:rsidRPr="00F070B5">
        <w:rPr>
          <w:rFonts w:eastAsia="Times New Roman" w:cstheme="minorHAnsi"/>
          <w:lang w:eastAsia="cs-CZ"/>
        </w:rPr>
        <w:t>s řídícím systémem SW DATMO RVO pro bezproblémové provozování společně s dalšími částmi sítě veřejného osvětlení ve městě Břeclavi.</w:t>
      </w:r>
    </w:p>
    <w:p w14:paraId="16747516" w14:textId="77777777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</w:p>
    <w:p w14:paraId="71AA90A7" w14:textId="7D1D226C" w:rsidR="007F392F" w:rsidRPr="00F070B5" w:rsidRDefault="00F070B5" w:rsidP="00B72E21">
      <w:pPr>
        <w:pStyle w:val="Oddlstyl"/>
        <w:spacing w:after="144"/>
        <w:rPr>
          <w:rFonts w:cstheme="minorHAnsi"/>
          <w:bCs/>
          <w:i/>
          <w:iCs/>
          <w:noProof w:val="0"/>
        </w:rPr>
      </w:pPr>
      <w:r>
        <w:rPr>
          <w:rFonts w:cstheme="minorHAnsi"/>
          <w:bCs/>
          <w:i/>
          <w:iCs/>
          <w:noProof w:val="0"/>
        </w:rPr>
        <w:lastRenderedPageBreak/>
        <w:t>Rozměrový výkres RVO:</w:t>
      </w:r>
    </w:p>
    <w:p w14:paraId="767E24E4" w14:textId="77777777" w:rsidR="00B72E21" w:rsidRPr="007F392F" w:rsidRDefault="00B72E21" w:rsidP="00B72E21">
      <w:pPr>
        <w:jc w:val="center"/>
        <w:rPr>
          <w:rFonts w:cstheme="minorHAnsi"/>
          <w:b/>
          <w:sz w:val="21"/>
          <w:szCs w:val="21"/>
        </w:rPr>
      </w:pPr>
      <w:r w:rsidRPr="007F392F">
        <w:rPr>
          <w:rFonts w:cstheme="minorHAnsi"/>
          <w:noProof/>
        </w:rPr>
        <w:drawing>
          <wp:inline distT="0" distB="0" distL="0" distR="0" wp14:anchorId="3D843F36" wp14:editId="65B11F2C">
            <wp:extent cx="5760720" cy="190754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40" b="54727"/>
                    <a:stretch/>
                  </pic:blipFill>
                  <pic:spPr bwMode="auto">
                    <a:xfrm>
                      <a:off x="0" y="0"/>
                      <a:ext cx="576072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5A2A0D" w14:textId="77777777" w:rsidR="00B72E21" w:rsidRPr="007F392F" w:rsidRDefault="00B72E21" w:rsidP="00B72E21">
      <w:pPr>
        <w:rPr>
          <w:rFonts w:cstheme="minorHAnsi"/>
          <w:b/>
          <w:sz w:val="21"/>
          <w:szCs w:val="21"/>
        </w:rPr>
      </w:pPr>
    </w:p>
    <w:p w14:paraId="7E0C0BDC" w14:textId="77777777" w:rsidR="00B72E21" w:rsidRPr="007F392F" w:rsidRDefault="00B72E21" w:rsidP="00B72E21">
      <w:pPr>
        <w:jc w:val="center"/>
        <w:rPr>
          <w:rFonts w:cstheme="minorHAnsi"/>
          <w:b/>
          <w:sz w:val="21"/>
          <w:szCs w:val="21"/>
        </w:rPr>
      </w:pPr>
      <w:r w:rsidRPr="007F392F">
        <w:rPr>
          <w:rFonts w:cstheme="minorHAnsi"/>
          <w:noProof/>
        </w:rPr>
        <w:drawing>
          <wp:inline distT="0" distB="0" distL="0" distR="0" wp14:anchorId="7A8B4432" wp14:editId="4BC421E2">
            <wp:extent cx="1610056" cy="2295525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978" cy="229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92F">
        <w:rPr>
          <w:rFonts w:cstheme="minorHAnsi"/>
          <w:b/>
          <w:noProof/>
          <w:sz w:val="21"/>
          <w:szCs w:val="21"/>
        </w:rPr>
        <w:drawing>
          <wp:inline distT="0" distB="0" distL="0" distR="0" wp14:anchorId="3E54AE59" wp14:editId="51B15E9A">
            <wp:extent cx="1990725" cy="2225194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2" t="47118" r="49274" b="18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64" cy="222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000A4" w14:textId="77777777" w:rsidR="00B72E21" w:rsidRPr="007F392F" w:rsidRDefault="00B72E21" w:rsidP="00B72E21">
      <w:pPr>
        <w:rPr>
          <w:rFonts w:cstheme="minorHAnsi"/>
          <w:b/>
          <w:sz w:val="21"/>
          <w:szCs w:val="21"/>
        </w:rPr>
      </w:pPr>
    </w:p>
    <w:p w14:paraId="5F956805" w14:textId="77777777" w:rsidR="00B72E21" w:rsidRPr="007F392F" w:rsidRDefault="00B72E21" w:rsidP="00B72E21">
      <w:pPr>
        <w:jc w:val="center"/>
        <w:rPr>
          <w:rFonts w:cstheme="minorHAnsi"/>
        </w:rPr>
      </w:pPr>
      <w:r w:rsidRPr="007F392F">
        <w:rPr>
          <w:rFonts w:cstheme="minorHAnsi"/>
          <w:noProof/>
        </w:rPr>
        <w:drawing>
          <wp:inline distT="0" distB="0" distL="0" distR="0" wp14:anchorId="1C8724B8" wp14:editId="07987A78">
            <wp:extent cx="1603375" cy="263017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92F">
        <w:rPr>
          <w:rFonts w:cstheme="minorHAnsi"/>
          <w:noProof/>
        </w:rPr>
        <w:drawing>
          <wp:inline distT="0" distB="0" distL="0" distR="0" wp14:anchorId="7F9EF5FA" wp14:editId="104F745B">
            <wp:extent cx="1614805" cy="2612390"/>
            <wp:effectExtent l="0" t="0" r="444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C347D" w14:textId="77777777" w:rsidR="00B72E21" w:rsidRPr="007F392F" w:rsidRDefault="00B72E21" w:rsidP="00B72E21">
      <w:pPr>
        <w:jc w:val="right"/>
        <w:rPr>
          <w:rFonts w:cstheme="minorHAnsi"/>
          <w:b/>
          <w:sz w:val="21"/>
          <w:szCs w:val="21"/>
        </w:rPr>
      </w:pPr>
    </w:p>
    <w:p w14:paraId="66B6041E" w14:textId="77777777" w:rsidR="00B72E21" w:rsidRPr="007F392F" w:rsidRDefault="00B72E21" w:rsidP="00B72E21">
      <w:pPr>
        <w:spacing w:line="276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Předmět:     </w:t>
      </w:r>
      <w:r w:rsidRPr="007F392F">
        <w:rPr>
          <w:rFonts w:cstheme="minorHAnsi"/>
        </w:rPr>
        <w:t xml:space="preserve">   </w:t>
      </w:r>
      <w:r w:rsidRPr="007F392F">
        <w:rPr>
          <w:rFonts w:cstheme="minorHAnsi"/>
          <w:b/>
        </w:rPr>
        <w:t>R</w:t>
      </w:r>
      <w:r w:rsidRPr="007F392F">
        <w:rPr>
          <w:rFonts w:cstheme="minorHAnsi"/>
        </w:rPr>
        <w:t xml:space="preserve">ozváděč </w:t>
      </w:r>
      <w:r w:rsidRPr="007F392F">
        <w:rPr>
          <w:rFonts w:cstheme="minorHAnsi"/>
          <w:b/>
        </w:rPr>
        <w:t>V</w:t>
      </w:r>
      <w:r w:rsidRPr="007F392F">
        <w:rPr>
          <w:rFonts w:cstheme="minorHAnsi"/>
        </w:rPr>
        <w:t xml:space="preserve">eřejného </w:t>
      </w:r>
      <w:r w:rsidRPr="007F392F">
        <w:rPr>
          <w:rFonts w:cstheme="minorHAnsi"/>
          <w:b/>
        </w:rPr>
        <w:t>O</w:t>
      </w:r>
      <w:r w:rsidRPr="007F392F">
        <w:rPr>
          <w:rFonts w:cstheme="minorHAnsi"/>
        </w:rPr>
        <w:t xml:space="preserve">světlení </w:t>
      </w:r>
    </w:p>
    <w:p w14:paraId="6FC8E370" w14:textId="11179869" w:rsidR="00B72E21" w:rsidRPr="007F392F" w:rsidRDefault="00B72E21" w:rsidP="00B72E21">
      <w:pPr>
        <w:spacing w:line="276" w:lineRule="auto"/>
        <w:jc w:val="both"/>
        <w:rPr>
          <w:rFonts w:cstheme="minorHAnsi"/>
        </w:rPr>
      </w:pPr>
      <w:r w:rsidRPr="007F392F">
        <w:rPr>
          <w:rFonts w:cstheme="minorHAnsi"/>
        </w:rPr>
        <w:lastRenderedPageBreak/>
        <w:t>Typové označení:    ..V….  RVO, XX.Yp</w:t>
      </w:r>
    </w:p>
    <w:p w14:paraId="08CA3926" w14:textId="77777777" w:rsidR="00B72E21" w:rsidRPr="007F392F" w:rsidRDefault="00B72E21" w:rsidP="00FC2159">
      <w:pPr>
        <w:tabs>
          <w:tab w:val="num" w:pos="2160"/>
        </w:tabs>
        <w:spacing w:line="360" w:lineRule="auto"/>
        <w:jc w:val="both"/>
        <w:rPr>
          <w:rFonts w:cstheme="minorHAnsi"/>
        </w:rPr>
      </w:pPr>
      <w:r w:rsidRPr="007F392F">
        <w:rPr>
          <w:rFonts w:cstheme="minorHAnsi"/>
        </w:rPr>
        <w:t xml:space="preserve">(V –výrobce RVO,  XX velikost hlavního jističe, Y počet </w:t>
      </w:r>
      <w:smartTag w:uri="urn:schemas-microsoft-com:office:smarttags" w:element="metricconverter">
        <w:smartTagPr>
          <w:attr w:name="ProductID" w:val="3f"/>
        </w:smartTagPr>
        <w:r w:rsidRPr="007F392F">
          <w:rPr>
            <w:rFonts w:cstheme="minorHAnsi"/>
          </w:rPr>
          <w:t>3f</w:t>
        </w:r>
      </w:smartTag>
      <w:r w:rsidRPr="007F392F">
        <w:rPr>
          <w:rFonts w:cstheme="minorHAnsi"/>
        </w:rPr>
        <w:t xml:space="preserve"> vývodů/ p –provedení s pilířem )</w:t>
      </w:r>
    </w:p>
    <w:p w14:paraId="50FF2B37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</w:p>
    <w:p w14:paraId="6829B099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Rozměry: </w:t>
      </w:r>
      <w:r w:rsidRPr="007F392F">
        <w:rPr>
          <w:rFonts w:cstheme="minorHAnsi"/>
        </w:rPr>
        <w:t xml:space="preserve">Rozměr skříně:   2 125 x 830 x </w:t>
      </w:r>
      <w:smartTag w:uri="urn:schemas-microsoft-com:office:smarttags" w:element="metricconverter">
        <w:smartTagPr>
          <w:attr w:name="ProductID" w:val="350 mm"/>
        </w:smartTagPr>
        <w:r w:rsidRPr="007F392F">
          <w:rPr>
            <w:rFonts w:cstheme="minorHAnsi"/>
          </w:rPr>
          <w:t>350 mm</w:t>
        </w:r>
      </w:smartTag>
    </w:p>
    <w:p w14:paraId="2268D2B2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Proudová soustava </w:t>
      </w:r>
      <w:r w:rsidRPr="007F392F">
        <w:rPr>
          <w:rFonts w:cstheme="minorHAnsi"/>
        </w:rPr>
        <w:t>: 3/PEN-50Hz, 3 x 230V TN-C</w:t>
      </w:r>
    </w:p>
    <w:p w14:paraId="2A67CCD5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 Krytí: </w:t>
      </w:r>
      <w:r w:rsidRPr="007F392F">
        <w:rPr>
          <w:rFonts w:cstheme="minorHAnsi"/>
        </w:rPr>
        <w:t xml:space="preserve"> Krytí skříně IP 43, po otevření min IP20</w:t>
      </w:r>
    </w:p>
    <w:p w14:paraId="6B29DCDF" w14:textId="77777777" w:rsidR="00B72E21" w:rsidRPr="007F392F" w:rsidRDefault="00B72E21" w:rsidP="00FC2159">
      <w:pPr>
        <w:spacing w:line="360" w:lineRule="auto"/>
        <w:jc w:val="both"/>
        <w:rPr>
          <w:rFonts w:cstheme="minorHAnsi"/>
          <w:b/>
        </w:rPr>
      </w:pPr>
      <w:r w:rsidRPr="007F392F">
        <w:rPr>
          <w:rFonts w:cstheme="minorHAnsi"/>
          <w:b/>
        </w:rPr>
        <w:t xml:space="preserve">Provedení, povrchová úprava: </w:t>
      </w:r>
      <w:r w:rsidRPr="007F392F">
        <w:rPr>
          <w:rFonts w:cstheme="minorHAnsi"/>
        </w:rPr>
        <w:t>Skříni z tvrzeného polyesteru ve stupni hořlavosti B, s povrchem opatřeným lakováním se zvýšenou</w:t>
      </w:r>
      <w:r w:rsidRPr="007F392F">
        <w:rPr>
          <w:rFonts w:cstheme="minorHAnsi"/>
          <w:b/>
        </w:rPr>
        <w:t xml:space="preserve"> </w:t>
      </w:r>
      <w:r w:rsidRPr="007F392F">
        <w:rPr>
          <w:rFonts w:cstheme="minorHAnsi"/>
        </w:rPr>
        <w:t>stabilizací proti povětrnostním vlivům, skříň má nezávisle uzamykatelnou oddělenou elektroměrovou a rozvodnou část universální polovložkou FAB.</w:t>
      </w:r>
    </w:p>
    <w:p w14:paraId="09D0BC30" w14:textId="05786185" w:rsidR="00B72E21" w:rsidRPr="00F070B5" w:rsidRDefault="00F070B5" w:rsidP="00FC2159">
      <w:pPr>
        <w:spacing w:line="360" w:lineRule="auto"/>
        <w:jc w:val="both"/>
        <w:rPr>
          <w:rFonts w:cstheme="minorHAnsi"/>
          <w:i/>
          <w:iCs/>
          <w:u w:val="single"/>
        </w:rPr>
      </w:pPr>
      <w:r w:rsidRPr="00F070B5">
        <w:rPr>
          <w:rFonts w:cstheme="minorHAnsi"/>
          <w:b/>
          <w:i/>
          <w:iCs/>
          <w:u w:val="single"/>
        </w:rPr>
        <w:t>Vnitřní výbava rozváděče</w:t>
      </w:r>
      <w:r w:rsidR="00B72E21" w:rsidRPr="00F070B5">
        <w:rPr>
          <w:rFonts w:cstheme="minorHAnsi"/>
          <w:b/>
          <w:i/>
          <w:iCs/>
          <w:u w:val="single"/>
        </w:rPr>
        <w:t>:</w:t>
      </w:r>
      <w:r w:rsidR="00B72E21" w:rsidRPr="00F070B5">
        <w:rPr>
          <w:rFonts w:cstheme="minorHAnsi"/>
          <w:i/>
          <w:iCs/>
          <w:u w:val="single"/>
        </w:rPr>
        <w:t xml:space="preserve"> </w:t>
      </w:r>
    </w:p>
    <w:p w14:paraId="27D035EF" w14:textId="4FAE038F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Přívodní pole </w:t>
      </w:r>
      <w:r w:rsidRPr="007F392F">
        <w:rPr>
          <w:rFonts w:cstheme="minorHAnsi"/>
        </w:rPr>
        <w:t xml:space="preserve">musí vyhovovat připojovacím podmínkám distributora el. energie VO s hlavním jističem s přímým nebo nepřímým měřením pro analogové nebo digitální elektroměry včetně vybavení pojistkovým odpojovačem. Skříň je připravena pro použití všech schválených certifikovaných elektroměrů. Hlavní jistič : </w:t>
      </w:r>
      <w:r w:rsidR="00617939" w:rsidRPr="007F392F">
        <w:rPr>
          <w:rFonts w:cstheme="minorHAnsi"/>
        </w:rPr>
        <w:t>16</w:t>
      </w:r>
      <w:r w:rsidRPr="007F392F">
        <w:rPr>
          <w:rFonts w:cstheme="minorHAnsi"/>
        </w:rPr>
        <w:t>–63 A (dle specifikace kupujícího)</w:t>
      </w:r>
    </w:p>
    <w:p w14:paraId="79B1EA03" w14:textId="6DDE3115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>Sloučená ovládací, měřící a řídící část</w:t>
      </w:r>
      <w:r w:rsidRPr="007F392F">
        <w:rPr>
          <w:rFonts w:cstheme="minorHAnsi"/>
        </w:rPr>
        <w:t xml:space="preserve"> musí být umístěna na jednoduše vyjímatelném rámu, který je z výroby připraven pro montáž všech verzí stavebnicového řídícího systému (připravené montáží upevňovací body a připojovací konektory pro minimalizaci dalších nákladů při rozšíření stavebnicového řídícího </w:t>
      </w:r>
      <w:r w:rsidRPr="003B5DAA">
        <w:rPr>
          <w:rFonts w:cstheme="minorHAnsi"/>
        </w:rPr>
        <w:t xml:space="preserve">systému). </w:t>
      </w:r>
      <w:r w:rsidR="000A4D7A" w:rsidRPr="003B5DAA">
        <w:rPr>
          <w:rFonts w:cstheme="minorHAnsi"/>
        </w:rPr>
        <w:t xml:space="preserve">Interní řídící jednotka zahrnuje mimo jiné koncentrátor přijímaných dat ze svítidel </w:t>
      </w:r>
      <w:r w:rsidR="00551338" w:rsidRPr="003B5DAA">
        <w:rPr>
          <w:rFonts w:cstheme="minorHAnsi"/>
        </w:rPr>
        <w:t>bezdrátovým přenosem, kompatibilní s řídícím systémem SW DATMO RVO.</w:t>
      </w:r>
      <w:r w:rsidR="000A4D7A" w:rsidRPr="007F392F">
        <w:rPr>
          <w:rFonts w:cstheme="minorHAnsi"/>
        </w:rPr>
        <w:t xml:space="preserve"> </w:t>
      </w:r>
      <w:r w:rsidRPr="007F392F">
        <w:rPr>
          <w:rFonts w:cstheme="minorHAnsi"/>
        </w:rPr>
        <w:t xml:space="preserve">Rozvodná část rozváděče je vybavena vnitřním zářivkovým osvětlením a servisní zásuvkou s napětím 230V. RVO umožňuje ovládání 6-ti kabelových směrů, případně komunální nástavby pro ovládání dalších zařízení mimo VO. Počet </w:t>
      </w:r>
      <w:smartTag w:uri="urn:schemas-microsoft-com:office:smarttags" w:element="metricconverter">
        <w:smartTagPr>
          <w:attr w:name="ProductID" w:val="3f"/>
        </w:smartTagPr>
        <w:r w:rsidRPr="007F392F">
          <w:rPr>
            <w:rFonts w:cstheme="minorHAnsi"/>
          </w:rPr>
          <w:t>3f</w:t>
        </w:r>
      </w:smartTag>
      <w:r w:rsidRPr="007F392F">
        <w:rPr>
          <w:rFonts w:cstheme="minorHAnsi"/>
        </w:rPr>
        <w:t xml:space="preserve"> vývodů: 1-6 ,  6–32 A (dle specifikace kupujícího). Svorky do průřezu 25 mm</w:t>
      </w:r>
      <w:r w:rsidRPr="007F392F">
        <w:rPr>
          <w:rFonts w:cstheme="minorHAnsi"/>
          <w:vertAlign w:val="superscript"/>
        </w:rPr>
        <w:t xml:space="preserve">2, </w:t>
      </w:r>
      <w:r w:rsidRPr="007F392F">
        <w:rPr>
          <w:rFonts w:cstheme="minorHAnsi"/>
        </w:rPr>
        <w:t>, z CU PEN lištou</w:t>
      </w:r>
    </w:p>
    <w:p w14:paraId="396B6D47" w14:textId="513EACDD" w:rsidR="00B72E21" w:rsidRPr="007F392F" w:rsidRDefault="00B72E21" w:rsidP="00FC2159">
      <w:pPr>
        <w:spacing w:line="360" w:lineRule="auto"/>
        <w:jc w:val="both"/>
        <w:rPr>
          <w:rFonts w:cstheme="minorHAnsi"/>
          <w:b/>
        </w:rPr>
      </w:pPr>
      <w:r w:rsidRPr="007F392F">
        <w:rPr>
          <w:rFonts w:cstheme="minorHAnsi"/>
          <w:b/>
        </w:rPr>
        <w:t>Výrobní štítek:</w:t>
      </w:r>
      <w:r w:rsidRPr="007F392F">
        <w:rPr>
          <w:rFonts w:cstheme="minorHAnsi"/>
        </w:rPr>
        <w:t xml:space="preserve"> trvanlivý, nedemontovatelný, obsahující údaje</w:t>
      </w:r>
      <w:r w:rsidRPr="007F392F">
        <w:rPr>
          <w:rFonts w:cstheme="minorHAnsi"/>
          <w:b/>
        </w:rPr>
        <w:t xml:space="preserve">: název výrobce, rok výroby, typ provedení </w:t>
      </w:r>
      <w:r w:rsidRPr="007F392F">
        <w:rPr>
          <w:rFonts w:cstheme="minorHAnsi"/>
          <w:bCs/>
        </w:rPr>
        <w:t>(</w:t>
      </w:r>
      <w:r w:rsidRPr="007F392F">
        <w:rPr>
          <w:rFonts w:cstheme="minorHAnsi"/>
        </w:rPr>
        <w:t>nebo jeho alikvótní náhrada)</w:t>
      </w:r>
    </w:p>
    <w:p w14:paraId="694BFDC1" w14:textId="393AA901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>Doprovodná dokumentace v češtině:</w:t>
      </w:r>
      <w:r w:rsidRPr="007F392F">
        <w:rPr>
          <w:rFonts w:cstheme="minorHAnsi"/>
        </w:rPr>
        <w:t xml:space="preserve"> Návod na montáž, obsluhu a údržbu, výchozí revize</w:t>
      </w:r>
    </w:p>
    <w:sectPr w:rsidR="00B72E21" w:rsidRPr="007F392F" w:rsidSect="00684F91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EC866" w14:textId="77777777" w:rsidR="00684F91" w:rsidRDefault="00684F91" w:rsidP="001A2524">
      <w:pPr>
        <w:spacing w:after="0" w:line="240" w:lineRule="auto"/>
      </w:pPr>
      <w:r>
        <w:separator/>
      </w:r>
    </w:p>
  </w:endnote>
  <w:endnote w:type="continuationSeparator" w:id="0">
    <w:p w14:paraId="04F49DC1" w14:textId="77777777" w:rsidR="00684F91" w:rsidRDefault="00684F91" w:rsidP="001A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1C20E" w14:textId="63E0190D" w:rsidR="00E864D8" w:rsidRPr="00377C47" w:rsidRDefault="00E864D8" w:rsidP="001A2524">
    <w:pPr>
      <w:pStyle w:val="Zpat"/>
      <w:jc w:val="center"/>
      <w:rPr>
        <w:sz w:val="18"/>
      </w:rPr>
    </w:pPr>
    <w:r w:rsidRPr="00377C47">
      <w:rPr>
        <w:sz w:val="18"/>
      </w:rPr>
      <w:t xml:space="preserve">Stránka </w:t>
    </w:r>
    <w:r w:rsidRPr="00377C47">
      <w:rPr>
        <w:b/>
        <w:bCs/>
        <w:sz w:val="18"/>
      </w:rPr>
      <w:fldChar w:fldCharType="begin"/>
    </w:r>
    <w:r w:rsidRPr="00377C47">
      <w:rPr>
        <w:b/>
        <w:bCs/>
        <w:sz w:val="18"/>
      </w:rPr>
      <w:instrText>PAGE  \* Arabic  \* MERGEFORMAT</w:instrText>
    </w:r>
    <w:r w:rsidRPr="00377C47">
      <w:rPr>
        <w:b/>
        <w:bCs/>
        <w:sz w:val="18"/>
      </w:rPr>
      <w:fldChar w:fldCharType="separate"/>
    </w:r>
    <w:r w:rsidRPr="00377C47">
      <w:rPr>
        <w:b/>
        <w:bCs/>
        <w:noProof/>
        <w:sz w:val="18"/>
      </w:rPr>
      <w:t>3</w:t>
    </w:r>
    <w:r w:rsidRPr="00377C47">
      <w:rPr>
        <w:b/>
        <w:bCs/>
        <w:sz w:val="18"/>
      </w:rPr>
      <w:fldChar w:fldCharType="end"/>
    </w:r>
    <w:r w:rsidRPr="00377C47">
      <w:rPr>
        <w:sz w:val="18"/>
      </w:rPr>
      <w:t xml:space="preserve"> z </w:t>
    </w:r>
    <w:r w:rsidRPr="00377C47">
      <w:rPr>
        <w:b/>
        <w:bCs/>
        <w:sz w:val="18"/>
      </w:rPr>
      <w:fldChar w:fldCharType="begin"/>
    </w:r>
    <w:r w:rsidRPr="00377C47">
      <w:rPr>
        <w:b/>
        <w:bCs/>
        <w:sz w:val="18"/>
      </w:rPr>
      <w:instrText>NUMPAGES  \* Arabic  \* MERGEFORMAT</w:instrText>
    </w:r>
    <w:r w:rsidRPr="00377C47">
      <w:rPr>
        <w:b/>
        <w:bCs/>
        <w:sz w:val="18"/>
      </w:rPr>
      <w:fldChar w:fldCharType="separate"/>
    </w:r>
    <w:r w:rsidRPr="00377C47">
      <w:rPr>
        <w:b/>
        <w:bCs/>
        <w:noProof/>
        <w:sz w:val="18"/>
      </w:rPr>
      <w:t>20</w:t>
    </w:r>
    <w:r w:rsidRPr="00377C47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93A8D" w14:textId="77777777" w:rsidR="00684F91" w:rsidRDefault="00684F91" w:rsidP="001A2524">
      <w:pPr>
        <w:spacing w:after="0" w:line="240" w:lineRule="auto"/>
      </w:pPr>
      <w:r>
        <w:separator/>
      </w:r>
    </w:p>
  </w:footnote>
  <w:footnote w:type="continuationSeparator" w:id="0">
    <w:p w14:paraId="78F7D375" w14:textId="77777777" w:rsidR="00684F91" w:rsidRDefault="00684F91" w:rsidP="001A2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C4D64" w14:textId="77777777" w:rsidR="000B7913" w:rsidRDefault="000B7913" w:rsidP="000B7913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2E11CE0B" wp14:editId="5161F015">
          <wp:simplePos x="0" y="0"/>
          <wp:positionH relativeFrom="page">
            <wp:posOffset>5840729</wp:posOffset>
          </wp:positionH>
          <wp:positionV relativeFrom="page">
            <wp:posOffset>449579</wp:posOffset>
          </wp:positionV>
          <wp:extent cx="933450" cy="485373"/>
          <wp:effectExtent l="0" t="0" r="0" b="0"/>
          <wp:wrapNone/>
          <wp:docPr id="1833892662" name="Image 1" descr="Obsah obrázku text, Písmo, logo, Grafika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892662" name="Image 1" descr="Obsah obrázku text, Písmo, logo, Grafika&#10;&#10;Popis byl vytvořen automaticky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3450" cy="4853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9B7C047" wp14:editId="65B8C5FE">
          <wp:simplePos x="0" y="0"/>
          <wp:positionH relativeFrom="page">
            <wp:posOffset>770018</wp:posOffset>
          </wp:positionH>
          <wp:positionV relativeFrom="page">
            <wp:posOffset>516695</wp:posOffset>
          </wp:positionV>
          <wp:extent cx="1522805" cy="397933"/>
          <wp:effectExtent l="0" t="0" r="0" b="0"/>
          <wp:wrapNone/>
          <wp:docPr id="508790158" name="Image 2" descr="Obsah obrázku text, Písmo, Elektricky modrá, snímek obrazovky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790158" name="Image 2" descr="Obsah obrázku text, Písmo, Elektricky modrá, snímek obrazovky&#10;&#10;Popis byl vytvořen automaticky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22805" cy="39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06B1DF03" wp14:editId="7C9092F0">
          <wp:simplePos x="0" y="0"/>
          <wp:positionH relativeFrom="page">
            <wp:posOffset>3509112</wp:posOffset>
          </wp:positionH>
          <wp:positionV relativeFrom="page">
            <wp:posOffset>529642</wp:posOffset>
          </wp:positionV>
          <wp:extent cx="984640" cy="415810"/>
          <wp:effectExtent l="0" t="0" r="0" b="0"/>
          <wp:wrapNone/>
          <wp:docPr id="720084002" name="Image 3" descr="Obsah obrázku Písmo, Grafika, text, logo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084002" name="Image 3" descr="Obsah obrázku Písmo, Grafika, text, logo&#10;&#10;Popis byl vytvořen automaticky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84640" cy="41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E6F000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7E6F7FB4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3BA28AEF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12E0EBA6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7FE135F9" w14:textId="354428E0" w:rsidR="00E864D8" w:rsidRPr="00E72BBD" w:rsidRDefault="00E864D8" w:rsidP="00377C47">
    <w:pPr>
      <w:pStyle w:val="Zhlav"/>
      <w:jc w:val="right"/>
      <w:rPr>
        <w:b/>
        <w:bCs/>
      </w:rPr>
    </w:pPr>
    <w:r w:rsidRPr="00E72BBD">
      <w:rPr>
        <w:rFonts w:cstheme="minorHAnsi"/>
        <w:b/>
        <w:bCs/>
        <w:sz w:val="20"/>
      </w:rPr>
      <w:t xml:space="preserve">Příloha </w:t>
    </w:r>
    <w:r w:rsidR="006B5C4A" w:rsidRPr="00E72BBD">
      <w:rPr>
        <w:rFonts w:cstheme="minorHAnsi"/>
        <w:b/>
        <w:bCs/>
        <w:sz w:val="20"/>
      </w:rPr>
      <w:t xml:space="preserve">ZD </w:t>
    </w:r>
    <w:r w:rsidRPr="00E72BBD">
      <w:rPr>
        <w:rFonts w:cstheme="minorHAnsi"/>
        <w:b/>
        <w:bCs/>
        <w:sz w:val="20"/>
      </w:rPr>
      <w:t>č. 1</w:t>
    </w:r>
    <w:r w:rsidR="00316A0D" w:rsidRPr="00E72BBD">
      <w:rPr>
        <w:rFonts w:cstheme="minorHAnsi"/>
        <w:b/>
        <w:bCs/>
        <w:sz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A2D14"/>
    <w:multiLevelType w:val="hybridMultilevel"/>
    <w:tmpl w:val="64662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30B4"/>
    <w:multiLevelType w:val="hybridMultilevel"/>
    <w:tmpl w:val="841C96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5B3C"/>
    <w:multiLevelType w:val="hybridMultilevel"/>
    <w:tmpl w:val="AF920F1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043C"/>
    <w:multiLevelType w:val="hybridMultilevel"/>
    <w:tmpl w:val="7ECE01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840AFB"/>
    <w:multiLevelType w:val="multilevel"/>
    <w:tmpl w:val="D50E0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960CE3"/>
    <w:multiLevelType w:val="hybridMultilevel"/>
    <w:tmpl w:val="2A7643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E3583F"/>
    <w:multiLevelType w:val="multilevel"/>
    <w:tmpl w:val="83A24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9461EE"/>
    <w:multiLevelType w:val="hybridMultilevel"/>
    <w:tmpl w:val="E71A88AA"/>
    <w:lvl w:ilvl="0" w:tplc="76F627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C7F12"/>
    <w:multiLevelType w:val="hybridMultilevel"/>
    <w:tmpl w:val="A0A43B5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471CF"/>
    <w:multiLevelType w:val="hybridMultilevel"/>
    <w:tmpl w:val="CC06B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BE55E5"/>
    <w:multiLevelType w:val="hybridMultilevel"/>
    <w:tmpl w:val="4B64CF0E"/>
    <w:lvl w:ilvl="0" w:tplc="F7702A26">
      <w:start w:val="40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144F47"/>
    <w:multiLevelType w:val="hybridMultilevel"/>
    <w:tmpl w:val="B1266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F065C"/>
    <w:multiLevelType w:val="hybridMultilevel"/>
    <w:tmpl w:val="485E9D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B66A7"/>
    <w:multiLevelType w:val="hybridMultilevel"/>
    <w:tmpl w:val="E86E82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C39DB"/>
    <w:multiLevelType w:val="hybridMultilevel"/>
    <w:tmpl w:val="B24CBF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C09CC"/>
    <w:multiLevelType w:val="hybridMultilevel"/>
    <w:tmpl w:val="EB220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65831"/>
    <w:multiLevelType w:val="hybridMultilevel"/>
    <w:tmpl w:val="6F3A6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84396"/>
    <w:multiLevelType w:val="hybridMultilevel"/>
    <w:tmpl w:val="201C36E0"/>
    <w:lvl w:ilvl="0" w:tplc="D056F900">
      <w:start w:val="40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05B14"/>
    <w:multiLevelType w:val="hybridMultilevel"/>
    <w:tmpl w:val="23F60B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C17A64"/>
    <w:multiLevelType w:val="hybridMultilevel"/>
    <w:tmpl w:val="98ECF9C0"/>
    <w:lvl w:ilvl="0" w:tplc="AA04FD1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63697"/>
    <w:multiLevelType w:val="multilevel"/>
    <w:tmpl w:val="14DC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3C583F"/>
    <w:multiLevelType w:val="multilevel"/>
    <w:tmpl w:val="6576C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4E62E6"/>
    <w:multiLevelType w:val="hybridMultilevel"/>
    <w:tmpl w:val="883E29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35E48"/>
    <w:multiLevelType w:val="hybridMultilevel"/>
    <w:tmpl w:val="6E786A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E95C60"/>
    <w:multiLevelType w:val="hybridMultilevel"/>
    <w:tmpl w:val="0BB441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1F2CBD"/>
    <w:multiLevelType w:val="hybridMultilevel"/>
    <w:tmpl w:val="EEC0E2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0A57F9"/>
    <w:multiLevelType w:val="hybridMultilevel"/>
    <w:tmpl w:val="B18243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FD0FC1"/>
    <w:multiLevelType w:val="multilevel"/>
    <w:tmpl w:val="49BAB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D013FA"/>
    <w:multiLevelType w:val="hybridMultilevel"/>
    <w:tmpl w:val="9594C5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728C1"/>
    <w:multiLevelType w:val="hybridMultilevel"/>
    <w:tmpl w:val="6E5C4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B5E8F"/>
    <w:multiLevelType w:val="hybridMultilevel"/>
    <w:tmpl w:val="4D1A52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15584"/>
    <w:multiLevelType w:val="hybridMultilevel"/>
    <w:tmpl w:val="744A98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916998">
    <w:abstractNumId w:val="29"/>
  </w:num>
  <w:num w:numId="2" w16cid:durableId="2051295661">
    <w:abstractNumId w:val="31"/>
  </w:num>
  <w:num w:numId="3" w16cid:durableId="78715592">
    <w:abstractNumId w:val="11"/>
  </w:num>
  <w:num w:numId="4" w16cid:durableId="1712414318">
    <w:abstractNumId w:val="14"/>
  </w:num>
  <w:num w:numId="5" w16cid:durableId="660893684">
    <w:abstractNumId w:val="26"/>
  </w:num>
  <w:num w:numId="6" w16cid:durableId="1344279475">
    <w:abstractNumId w:val="12"/>
  </w:num>
  <w:num w:numId="7" w16cid:durableId="230696983">
    <w:abstractNumId w:val="22"/>
  </w:num>
  <w:num w:numId="8" w16cid:durableId="1409183410">
    <w:abstractNumId w:val="13"/>
  </w:num>
  <w:num w:numId="9" w16cid:durableId="359864052">
    <w:abstractNumId w:val="16"/>
  </w:num>
  <w:num w:numId="10" w16cid:durableId="2105884180">
    <w:abstractNumId w:val="17"/>
  </w:num>
  <w:num w:numId="11" w16cid:durableId="122819860">
    <w:abstractNumId w:val="10"/>
  </w:num>
  <w:num w:numId="12" w16cid:durableId="991327348">
    <w:abstractNumId w:val="7"/>
  </w:num>
  <w:num w:numId="13" w16cid:durableId="1512909648">
    <w:abstractNumId w:val="15"/>
  </w:num>
  <w:num w:numId="14" w16cid:durableId="1556428771">
    <w:abstractNumId w:val="0"/>
  </w:num>
  <w:num w:numId="15" w16cid:durableId="1885555856">
    <w:abstractNumId w:val="1"/>
  </w:num>
  <w:num w:numId="16" w16cid:durableId="19912469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67682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9036443">
    <w:abstractNumId w:val="24"/>
  </w:num>
  <w:num w:numId="19" w16cid:durableId="808670094">
    <w:abstractNumId w:val="23"/>
  </w:num>
  <w:num w:numId="20" w16cid:durableId="945888101">
    <w:abstractNumId w:val="5"/>
  </w:num>
  <w:num w:numId="21" w16cid:durableId="211506031">
    <w:abstractNumId w:val="21"/>
  </w:num>
  <w:num w:numId="22" w16cid:durableId="64498672">
    <w:abstractNumId w:val="4"/>
  </w:num>
  <w:num w:numId="23" w16cid:durableId="1637560593">
    <w:abstractNumId w:val="27"/>
  </w:num>
  <w:num w:numId="24" w16cid:durableId="579406450">
    <w:abstractNumId w:val="6"/>
  </w:num>
  <w:num w:numId="25" w16cid:durableId="1592857724">
    <w:abstractNumId w:val="2"/>
  </w:num>
  <w:num w:numId="26" w16cid:durableId="514345136">
    <w:abstractNumId w:val="8"/>
  </w:num>
  <w:num w:numId="27" w16cid:durableId="1357193080">
    <w:abstractNumId w:val="18"/>
  </w:num>
  <w:num w:numId="28" w16cid:durableId="1749116387">
    <w:abstractNumId w:val="3"/>
  </w:num>
  <w:num w:numId="29" w16cid:durableId="24451678">
    <w:abstractNumId w:val="9"/>
  </w:num>
  <w:num w:numId="30" w16cid:durableId="723219967">
    <w:abstractNumId w:val="25"/>
  </w:num>
  <w:num w:numId="31" w16cid:durableId="1861040687">
    <w:abstractNumId w:val="19"/>
  </w:num>
  <w:num w:numId="32" w16cid:durableId="2056083584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Zbyněk Doležal">
    <w15:presenceInfo w15:providerId="Windows Live" w15:userId="e304e88554b806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BD"/>
    <w:rsid w:val="00002064"/>
    <w:rsid w:val="00012E9E"/>
    <w:rsid w:val="00014F50"/>
    <w:rsid w:val="00016490"/>
    <w:rsid w:val="0001738B"/>
    <w:rsid w:val="00017EF1"/>
    <w:rsid w:val="00020357"/>
    <w:rsid w:val="00021951"/>
    <w:rsid w:val="00021F67"/>
    <w:rsid w:val="00025E0F"/>
    <w:rsid w:val="000324BD"/>
    <w:rsid w:val="0003377E"/>
    <w:rsid w:val="0004333C"/>
    <w:rsid w:val="00044C39"/>
    <w:rsid w:val="0004778C"/>
    <w:rsid w:val="00047BF2"/>
    <w:rsid w:val="000543EF"/>
    <w:rsid w:val="000609EC"/>
    <w:rsid w:val="00061A32"/>
    <w:rsid w:val="00062DA4"/>
    <w:rsid w:val="0006546F"/>
    <w:rsid w:val="0006692E"/>
    <w:rsid w:val="0007127B"/>
    <w:rsid w:val="000738B8"/>
    <w:rsid w:val="00074E80"/>
    <w:rsid w:val="00074EB0"/>
    <w:rsid w:val="0007778F"/>
    <w:rsid w:val="0008074F"/>
    <w:rsid w:val="00082CEF"/>
    <w:rsid w:val="00083462"/>
    <w:rsid w:val="0008616D"/>
    <w:rsid w:val="000861DE"/>
    <w:rsid w:val="0009065A"/>
    <w:rsid w:val="00091391"/>
    <w:rsid w:val="000914B2"/>
    <w:rsid w:val="0009661B"/>
    <w:rsid w:val="00096754"/>
    <w:rsid w:val="000A1246"/>
    <w:rsid w:val="000A16A2"/>
    <w:rsid w:val="000A4D7A"/>
    <w:rsid w:val="000A4E6D"/>
    <w:rsid w:val="000A5B79"/>
    <w:rsid w:val="000B11F3"/>
    <w:rsid w:val="000B4EA3"/>
    <w:rsid w:val="000B56B4"/>
    <w:rsid w:val="000B7913"/>
    <w:rsid w:val="000C1E3A"/>
    <w:rsid w:val="000C20F8"/>
    <w:rsid w:val="000C22FC"/>
    <w:rsid w:val="000C2E58"/>
    <w:rsid w:val="000C5E40"/>
    <w:rsid w:val="000D1806"/>
    <w:rsid w:val="000D1A1C"/>
    <w:rsid w:val="000D1B07"/>
    <w:rsid w:val="000D1EE3"/>
    <w:rsid w:val="000D5B82"/>
    <w:rsid w:val="000D5C07"/>
    <w:rsid w:val="000D5FFA"/>
    <w:rsid w:val="000E17EC"/>
    <w:rsid w:val="000E2F39"/>
    <w:rsid w:val="000E391A"/>
    <w:rsid w:val="000F156D"/>
    <w:rsid w:val="000F41FC"/>
    <w:rsid w:val="000F5EBA"/>
    <w:rsid w:val="000F7DB5"/>
    <w:rsid w:val="00100DE0"/>
    <w:rsid w:val="00100E10"/>
    <w:rsid w:val="001015F6"/>
    <w:rsid w:val="00102A87"/>
    <w:rsid w:val="00105F23"/>
    <w:rsid w:val="0010715C"/>
    <w:rsid w:val="0011538D"/>
    <w:rsid w:val="00117B19"/>
    <w:rsid w:val="00120150"/>
    <w:rsid w:val="0012071A"/>
    <w:rsid w:val="001207A0"/>
    <w:rsid w:val="00120E8E"/>
    <w:rsid w:val="00121686"/>
    <w:rsid w:val="00123B87"/>
    <w:rsid w:val="001250AF"/>
    <w:rsid w:val="00135AAA"/>
    <w:rsid w:val="001427F1"/>
    <w:rsid w:val="0014773D"/>
    <w:rsid w:val="00150D76"/>
    <w:rsid w:val="00150F63"/>
    <w:rsid w:val="00151010"/>
    <w:rsid w:val="0016049C"/>
    <w:rsid w:val="00161629"/>
    <w:rsid w:val="00162B20"/>
    <w:rsid w:val="00163230"/>
    <w:rsid w:val="00164515"/>
    <w:rsid w:val="00165249"/>
    <w:rsid w:val="0016569F"/>
    <w:rsid w:val="0016775D"/>
    <w:rsid w:val="001754E5"/>
    <w:rsid w:val="00177856"/>
    <w:rsid w:val="00184E0F"/>
    <w:rsid w:val="00191783"/>
    <w:rsid w:val="001917E9"/>
    <w:rsid w:val="0019236B"/>
    <w:rsid w:val="00194A8D"/>
    <w:rsid w:val="00195748"/>
    <w:rsid w:val="00197C6D"/>
    <w:rsid w:val="001A2524"/>
    <w:rsid w:val="001A48A3"/>
    <w:rsid w:val="001A5934"/>
    <w:rsid w:val="001A7265"/>
    <w:rsid w:val="001A7B53"/>
    <w:rsid w:val="001A7C0C"/>
    <w:rsid w:val="001C2902"/>
    <w:rsid w:val="001C2D03"/>
    <w:rsid w:val="001C6D71"/>
    <w:rsid w:val="001C77B9"/>
    <w:rsid w:val="001C7E5D"/>
    <w:rsid w:val="001D03D1"/>
    <w:rsid w:val="001D1FC6"/>
    <w:rsid w:val="001D4D29"/>
    <w:rsid w:val="001E036E"/>
    <w:rsid w:val="001E0949"/>
    <w:rsid w:val="001E252B"/>
    <w:rsid w:val="001E3019"/>
    <w:rsid w:val="001E5254"/>
    <w:rsid w:val="001E7578"/>
    <w:rsid w:val="001E7BF4"/>
    <w:rsid w:val="001F072A"/>
    <w:rsid w:val="001F1417"/>
    <w:rsid w:val="001F2B7C"/>
    <w:rsid w:val="001F5138"/>
    <w:rsid w:val="001F56B6"/>
    <w:rsid w:val="001F73C3"/>
    <w:rsid w:val="001F7797"/>
    <w:rsid w:val="001F7AC2"/>
    <w:rsid w:val="0020071C"/>
    <w:rsid w:val="00201480"/>
    <w:rsid w:val="00212948"/>
    <w:rsid w:val="00214F12"/>
    <w:rsid w:val="002171E4"/>
    <w:rsid w:val="0021793C"/>
    <w:rsid w:val="00222246"/>
    <w:rsid w:val="00222DCC"/>
    <w:rsid w:val="00223E1C"/>
    <w:rsid w:val="00230424"/>
    <w:rsid w:val="00231A70"/>
    <w:rsid w:val="00232BBA"/>
    <w:rsid w:val="0023427E"/>
    <w:rsid w:val="0024467B"/>
    <w:rsid w:val="0024687A"/>
    <w:rsid w:val="0025585E"/>
    <w:rsid w:val="002567BE"/>
    <w:rsid w:val="0025751F"/>
    <w:rsid w:val="002618A6"/>
    <w:rsid w:val="0026248C"/>
    <w:rsid w:val="00264273"/>
    <w:rsid w:val="0026540F"/>
    <w:rsid w:val="002705C0"/>
    <w:rsid w:val="0027191F"/>
    <w:rsid w:val="002815F7"/>
    <w:rsid w:val="00285DD4"/>
    <w:rsid w:val="00286206"/>
    <w:rsid w:val="00291C64"/>
    <w:rsid w:val="00293FAA"/>
    <w:rsid w:val="00294C95"/>
    <w:rsid w:val="00295C4E"/>
    <w:rsid w:val="0029724F"/>
    <w:rsid w:val="002979D3"/>
    <w:rsid w:val="002A27C2"/>
    <w:rsid w:val="002B17A4"/>
    <w:rsid w:val="002B56BB"/>
    <w:rsid w:val="002B798A"/>
    <w:rsid w:val="002C2A35"/>
    <w:rsid w:val="002C4616"/>
    <w:rsid w:val="002C4E90"/>
    <w:rsid w:val="002D1CA2"/>
    <w:rsid w:val="002D4A1E"/>
    <w:rsid w:val="002D7A86"/>
    <w:rsid w:val="002D7FC8"/>
    <w:rsid w:val="002E0F98"/>
    <w:rsid w:val="002E10C0"/>
    <w:rsid w:val="002E1966"/>
    <w:rsid w:val="002F586B"/>
    <w:rsid w:val="00300701"/>
    <w:rsid w:val="00312B0C"/>
    <w:rsid w:val="003146B3"/>
    <w:rsid w:val="00315658"/>
    <w:rsid w:val="00316A0D"/>
    <w:rsid w:val="0032368E"/>
    <w:rsid w:val="0033391D"/>
    <w:rsid w:val="00337347"/>
    <w:rsid w:val="00344F0C"/>
    <w:rsid w:val="0034613C"/>
    <w:rsid w:val="00346228"/>
    <w:rsid w:val="00350A46"/>
    <w:rsid w:val="003521BA"/>
    <w:rsid w:val="00352F6B"/>
    <w:rsid w:val="003554A0"/>
    <w:rsid w:val="00357570"/>
    <w:rsid w:val="00360457"/>
    <w:rsid w:val="0036295E"/>
    <w:rsid w:val="00363621"/>
    <w:rsid w:val="00363A7B"/>
    <w:rsid w:val="00364D8C"/>
    <w:rsid w:val="0036594D"/>
    <w:rsid w:val="00366444"/>
    <w:rsid w:val="00370D12"/>
    <w:rsid w:val="00376132"/>
    <w:rsid w:val="00376EF8"/>
    <w:rsid w:val="00377C47"/>
    <w:rsid w:val="00381C35"/>
    <w:rsid w:val="0038490E"/>
    <w:rsid w:val="00394B56"/>
    <w:rsid w:val="00395460"/>
    <w:rsid w:val="003A7956"/>
    <w:rsid w:val="003B0DD2"/>
    <w:rsid w:val="003B13C8"/>
    <w:rsid w:val="003B1B50"/>
    <w:rsid w:val="003B2553"/>
    <w:rsid w:val="003B3F44"/>
    <w:rsid w:val="003B5DAA"/>
    <w:rsid w:val="003C0671"/>
    <w:rsid w:val="003C137E"/>
    <w:rsid w:val="003C799C"/>
    <w:rsid w:val="003C7A2E"/>
    <w:rsid w:val="003D119D"/>
    <w:rsid w:val="003D34E7"/>
    <w:rsid w:val="003D49CA"/>
    <w:rsid w:val="003D7CC2"/>
    <w:rsid w:val="003E2A7D"/>
    <w:rsid w:val="003E7040"/>
    <w:rsid w:val="003F47AE"/>
    <w:rsid w:val="00401328"/>
    <w:rsid w:val="00403F92"/>
    <w:rsid w:val="00414459"/>
    <w:rsid w:val="00420916"/>
    <w:rsid w:val="004223F4"/>
    <w:rsid w:val="004229A3"/>
    <w:rsid w:val="00422B92"/>
    <w:rsid w:val="0043032B"/>
    <w:rsid w:val="004313A2"/>
    <w:rsid w:val="00431519"/>
    <w:rsid w:val="004336AD"/>
    <w:rsid w:val="00437246"/>
    <w:rsid w:val="0043770B"/>
    <w:rsid w:val="004437CD"/>
    <w:rsid w:val="00444287"/>
    <w:rsid w:val="0044451C"/>
    <w:rsid w:val="00446367"/>
    <w:rsid w:val="00446B61"/>
    <w:rsid w:val="00450E80"/>
    <w:rsid w:val="00451DF7"/>
    <w:rsid w:val="00456305"/>
    <w:rsid w:val="004571F0"/>
    <w:rsid w:val="0046641B"/>
    <w:rsid w:val="004676B0"/>
    <w:rsid w:val="00471D71"/>
    <w:rsid w:val="00473F52"/>
    <w:rsid w:val="00474FEC"/>
    <w:rsid w:val="00483048"/>
    <w:rsid w:val="00484F0C"/>
    <w:rsid w:val="00485A12"/>
    <w:rsid w:val="00485D38"/>
    <w:rsid w:val="00486BD4"/>
    <w:rsid w:val="004909C0"/>
    <w:rsid w:val="00490AFD"/>
    <w:rsid w:val="004A0105"/>
    <w:rsid w:val="004A55D3"/>
    <w:rsid w:val="004B07B7"/>
    <w:rsid w:val="004B18BF"/>
    <w:rsid w:val="004B25A2"/>
    <w:rsid w:val="004B3B7C"/>
    <w:rsid w:val="004B4F62"/>
    <w:rsid w:val="004B563C"/>
    <w:rsid w:val="004B5724"/>
    <w:rsid w:val="004C0604"/>
    <w:rsid w:val="004C35ED"/>
    <w:rsid w:val="004C3DA0"/>
    <w:rsid w:val="004D5FA6"/>
    <w:rsid w:val="004D7E72"/>
    <w:rsid w:val="004E0034"/>
    <w:rsid w:val="004E2426"/>
    <w:rsid w:val="004E3F89"/>
    <w:rsid w:val="004E4439"/>
    <w:rsid w:val="004E4894"/>
    <w:rsid w:val="004E5573"/>
    <w:rsid w:val="004E5728"/>
    <w:rsid w:val="004E6B4C"/>
    <w:rsid w:val="004F4A4C"/>
    <w:rsid w:val="004F5F24"/>
    <w:rsid w:val="00511BEF"/>
    <w:rsid w:val="00512E42"/>
    <w:rsid w:val="005131D8"/>
    <w:rsid w:val="005153C1"/>
    <w:rsid w:val="0051662C"/>
    <w:rsid w:val="00516C27"/>
    <w:rsid w:val="005174EA"/>
    <w:rsid w:val="00522A5B"/>
    <w:rsid w:val="0052655B"/>
    <w:rsid w:val="00530DA7"/>
    <w:rsid w:val="0053208F"/>
    <w:rsid w:val="00533222"/>
    <w:rsid w:val="00535BBF"/>
    <w:rsid w:val="00537A3A"/>
    <w:rsid w:val="00540E8E"/>
    <w:rsid w:val="00542710"/>
    <w:rsid w:val="0054392A"/>
    <w:rsid w:val="00545F15"/>
    <w:rsid w:val="00546F2B"/>
    <w:rsid w:val="00551338"/>
    <w:rsid w:val="00552E47"/>
    <w:rsid w:val="00554EB6"/>
    <w:rsid w:val="00561925"/>
    <w:rsid w:val="0056472F"/>
    <w:rsid w:val="005728C1"/>
    <w:rsid w:val="00574D8A"/>
    <w:rsid w:val="00575803"/>
    <w:rsid w:val="00582774"/>
    <w:rsid w:val="00582A2D"/>
    <w:rsid w:val="00582ACD"/>
    <w:rsid w:val="005953F0"/>
    <w:rsid w:val="005A0636"/>
    <w:rsid w:val="005A0669"/>
    <w:rsid w:val="005A4649"/>
    <w:rsid w:val="005A5228"/>
    <w:rsid w:val="005A58E1"/>
    <w:rsid w:val="005B4510"/>
    <w:rsid w:val="005B6519"/>
    <w:rsid w:val="005C0088"/>
    <w:rsid w:val="005C2CBE"/>
    <w:rsid w:val="005C52E9"/>
    <w:rsid w:val="005C54A3"/>
    <w:rsid w:val="005C5AB6"/>
    <w:rsid w:val="005C7146"/>
    <w:rsid w:val="005C732B"/>
    <w:rsid w:val="005C7B31"/>
    <w:rsid w:val="005D0BA4"/>
    <w:rsid w:val="005D32C0"/>
    <w:rsid w:val="005D6E11"/>
    <w:rsid w:val="005E29CF"/>
    <w:rsid w:val="005F0141"/>
    <w:rsid w:val="005F0841"/>
    <w:rsid w:val="005F0FC8"/>
    <w:rsid w:val="005F131F"/>
    <w:rsid w:val="005F5BD2"/>
    <w:rsid w:val="005F6307"/>
    <w:rsid w:val="005F6EE0"/>
    <w:rsid w:val="006049D9"/>
    <w:rsid w:val="0061509D"/>
    <w:rsid w:val="00617939"/>
    <w:rsid w:val="00620C5F"/>
    <w:rsid w:val="00622D0F"/>
    <w:rsid w:val="006246D1"/>
    <w:rsid w:val="006246F8"/>
    <w:rsid w:val="00624E77"/>
    <w:rsid w:val="0063041B"/>
    <w:rsid w:val="00633D54"/>
    <w:rsid w:val="006341C3"/>
    <w:rsid w:val="006364E2"/>
    <w:rsid w:val="00636C55"/>
    <w:rsid w:val="00650165"/>
    <w:rsid w:val="0065087C"/>
    <w:rsid w:val="00652FD5"/>
    <w:rsid w:val="00660268"/>
    <w:rsid w:val="00660805"/>
    <w:rsid w:val="00660B2A"/>
    <w:rsid w:val="006650FE"/>
    <w:rsid w:val="00670618"/>
    <w:rsid w:val="00670748"/>
    <w:rsid w:val="00672FA5"/>
    <w:rsid w:val="0067362C"/>
    <w:rsid w:val="006751C1"/>
    <w:rsid w:val="00675DC1"/>
    <w:rsid w:val="00676468"/>
    <w:rsid w:val="006808DC"/>
    <w:rsid w:val="00680A2B"/>
    <w:rsid w:val="0068190C"/>
    <w:rsid w:val="00682A5A"/>
    <w:rsid w:val="00682D90"/>
    <w:rsid w:val="00684F91"/>
    <w:rsid w:val="00685FF6"/>
    <w:rsid w:val="00690272"/>
    <w:rsid w:val="00692274"/>
    <w:rsid w:val="006936DB"/>
    <w:rsid w:val="006938E5"/>
    <w:rsid w:val="00693D9A"/>
    <w:rsid w:val="00697684"/>
    <w:rsid w:val="006976BB"/>
    <w:rsid w:val="006A4183"/>
    <w:rsid w:val="006A49FD"/>
    <w:rsid w:val="006A4E06"/>
    <w:rsid w:val="006A5D30"/>
    <w:rsid w:val="006A5D5A"/>
    <w:rsid w:val="006B036B"/>
    <w:rsid w:val="006B263B"/>
    <w:rsid w:val="006B5C4A"/>
    <w:rsid w:val="006B67CB"/>
    <w:rsid w:val="006D016E"/>
    <w:rsid w:val="006D02BB"/>
    <w:rsid w:val="006D5066"/>
    <w:rsid w:val="006D5B22"/>
    <w:rsid w:val="006D74B2"/>
    <w:rsid w:val="006D77B3"/>
    <w:rsid w:val="006D7ED0"/>
    <w:rsid w:val="006E042F"/>
    <w:rsid w:val="006F25E9"/>
    <w:rsid w:val="006F60CE"/>
    <w:rsid w:val="006F61BD"/>
    <w:rsid w:val="006F62FC"/>
    <w:rsid w:val="0070045B"/>
    <w:rsid w:val="00707A20"/>
    <w:rsid w:val="00710EB0"/>
    <w:rsid w:val="007112CF"/>
    <w:rsid w:val="00717AC6"/>
    <w:rsid w:val="00723B33"/>
    <w:rsid w:val="00723DF3"/>
    <w:rsid w:val="00727E28"/>
    <w:rsid w:val="00737924"/>
    <w:rsid w:val="00740358"/>
    <w:rsid w:val="00747C13"/>
    <w:rsid w:val="00747DE4"/>
    <w:rsid w:val="007506E5"/>
    <w:rsid w:val="00761DB6"/>
    <w:rsid w:val="007635B4"/>
    <w:rsid w:val="007638F6"/>
    <w:rsid w:val="00771DBD"/>
    <w:rsid w:val="00771DC6"/>
    <w:rsid w:val="00772F36"/>
    <w:rsid w:val="00773848"/>
    <w:rsid w:val="007768E4"/>
    <w:rsid w:val="0077733B"/>
    <w:rsid w:val="00777F4C"/>
    <w:rsid w:val="00784B8C"/>
    <w:rsid w:val="007865A5"/>
    <w:rsid w:val="00790989"/>
    <w:rsid w:val="007914F4"/>
    <w:rsid w:val="00791803"/>
    <w:rsid w:val="0079298B"/>
    <w:rsid w:val="00793BAB"/>
    <w:rsid w:val="007958A8"/>
    <w:rsid w:val="007979AF"/>
    <w:rsid w:val="007A01B8"/>
    <w:rsid w:val="007A0DBC"/>
    <w:rsid w:val="007A4265"/>
    <w:rsid w:val="007A68A8"/>
    <w:rsid w:val="007B027D"/>
    <w:rsid w:val="007B0DC4"/>
    <w:rsid w:val="007B138D"/>
    <w:rsid w:val="007B3A90"/>
    <w:rsid w:val="007C4040"/>
    <w:rsid w:val="007C4720"/>
    <w:rsid w:val="007C48C4"/>
    <w:rsid w:val="007C4B72"/>
    <w:rsid w:val="007C624E"/>
    <w:rsid w:val="007D008F"/>
    <w:rsid w:val="007D0CB4"/>
    <w:rsid w:val="007D0DB6"/>
    <w:rsid w:val="007D2271"/>
    <w:rsid w:val="007D22E9"/>
    <w:rsid w:val="007D4D2E"/>
    <w:rsid w:val="007D5C57"/>
    <w:rsid w:val="007D6F54"/>
    <w:rsid w:val="007E117C"/>
    <w:rsid w:val="007E45CE"/>
    <w:rsid w:val="007E795F"/>
    <w:rsid w:val="007F3616"/>
    <w:rsid w:val="007F392F"/>
    <w:rsid w:val="007F7613"/>
    <w:rsid w:val="00802691"/>
    <w:rsid w:val="00807B06"/>
    <w:rsid w:val="00811026"/>
    <w:rsid w:val="008128B8"/>
    <w:rsid w:val="00814579"/>
    <w:rsid w:val="008158E3"/>
    <w:rsid w:val="00816577"/>
    <w:rsid w:val="0082143A"/>
    <w:rsid w:val="008220C1"/>
    <w:rsid w:val="00825BC1"/>
    <w:rsid w:val="00826D64"/>
    <w:rsid w:val="00830374"/>
    <w:rsid w:val="0083157D"/>
    <w:rsid w:val="0083795B"/>
    <w:rsid w:val="00837D1F"/>
    <w:rsid w:val="00840F94"/>
    <w:rsid w:val="00842014"/>
    <w:rsid w:val="0084271C"/>
    <w:rsid w:val="00842C3A"/>
    <w:rsid w:val="00846D6C"/>
    <w:rsid w:val="0084711B"/>
    <w:rsid w:val="0086067F"/>
    <w:rsid w:val="0086183F"/>
    <w:rsid w:val="00862AF5"/>
    <w:rsid w:val="00864331"/>
    <w:rsid w:val="0086560A"/>
    <w:rsid w:val="0086758F"/>
    <w:rsid w:val="008678BE"/>
    <w:rsid w:val="008709B2"/>
    <w:rsid w:val="00872575"/>
    <w:rsid w:val="00881CF3"/>
    <w:rsid w:val="008846DE"/>
    <w:rsid w:val="00887E8D"/>
    <w:rsid w:val="00891B7F"/>
    <w:rsid w:val="008927BF"/>
    <w:rsid w:val="008A46F6"/>
    <w:rsid w:val="008A4EC5"/>
    <w:rsid w:val="008A64CB"/>
    <w:rsid w:val="008A7480"/>
    <w:rsid w:val="008B1B6C"/>
    <w:rsid w:val="008C1544"/>
    <w:rsid w:val="008C2F69"/>
    <w:rsid w:val="008C6344"/>
    <w:rsid w:val="008D34E8"/>
    <w:rsid w:val="008D36C4"/>
    <w:rsid w:val="008D719B"/>
    <w:rsid w:val="008E037C"/>
    <w:rsid w:val="00901E0E"/>
    <w:rsid w:val="0090329D"/>
    <w:rsid w:val="00906395"/>
    <w:rsid w:val="0091010E"/>
    <w:rsid w:val="00913045"/>
    <w:rsid w:val="00913F74"/>
    <w:rsid w:val="009141D8"/>
    <w:rsid w:val="0091634F"/>
    <w:rsid w:val="00916A59"/>
    <w:rsid w:val="009257CA"/>
    <w:rsid w:val="00925EE6"/>
    <w:rsid w:val="00927756"/>
    <w:rsid w:val="00930FE9"/>
    <w:rsid w:val="00933D02"/>
    <w:rsid w:val="0093637A"/>
    <w:rsid w:val="009462A3"/>
    <w:rsid w:val="009474D7"/>
    <w:rsid w:val="0095355E"/>
    <w:rsid w:val="00956537"/>
    <w:rsid w:val="00960473"/>
    <w:rsid w:val="009652E6"/>
    <w:rsid w:val="00965555"/>
    <w:rsid w:val="0097015D"/>
    <w:rsid w:val="00972662"/>
    <w:rsid w:val="00973851"/>
    <w:rsid w:val="00976ABB"/>
    <w:rsid w:val="00976F89"/>
    <w:rsid w:val="00980CC1"/>
    <w:rsid w:val="00987A3B"/>
    <w:rsid w:val="00987CCC"/>
    <w:rsid w:val="009930EF"/>
    <w:rsid w:val="00995A24"/>
    <w:rsid w:val="00997394"/>
    <w:rsid w:val="009978FF"/>
    <w:rsid w:val="009A2D5B"/>
    <w:rsid w:val="009B0808"/>
    <w:rsid w:val="009B191C"/>
    <w:rsid w:val="009B4F6A"/>
    <w:rsid w:val="009C1D8F"/>
    <w:rsid w:val="009C5D9C"/>
    <w:rsid w:val="009C7534"/>
    <w:rsid w:val="009D0A1F"/>
    <w:rsid w:val="009D1272"/>
    <w:rsid w:val="009D152F"/>
    <w:rsid w:val="009D2DB2"/>
    <w:rsid w:val="009D3085"/>
    <w:rsid w:val="009D3261"/>
    <w:rsid w:val="009D4E16"/>
    <w:rsid w:val="009E20BC"/>
    <w:rsid w:val="009E385E"/>
    <w:rsid w:val="009E4BB2"/>
    <w:rsid w:val="009F0EA4"/>
    <w:rsid w:val="009F343E"/>
    <w:rsid w:val="009F3C02"/>
    <w:rsid w:val="009F4DD5"/>
    <w:rsid w:val="009F50E0"/>
    <w:rsid w:val="00A07BB2"/>
    <w:rsid w:val="00A15079"/>
    <w:rsid w:val="00A1679C"/>
    <w:rsid w:val="00A1695D"/>
    <w:rsid w:val="00A239E1"/>
    <w:rsid w:val="00A2671C"/>
    <w:rsid w:val="00A30E8D"/>
    <w:rsid w:val="00A34167"/>
    <w:rsid w:val="00A34F04"/>
    <w:rsid w:val="00A357B4"/>
    <w:rsid w:val="00A409E3"/>
    <w:rsid w:val="00A43F87"/>
    <w:rsid w:val="00A44069"/>
    <w:rsid w:val="00A443BB"/>
    <w:rsid w:val="00A4586B"/>
    <w:rsid w:val="00A55DE6"/>
    <w:rsid w:val="00A579E0"/>
    <w:rsid w:val="00A60845"/>
    <w:rsid w:val="00A617DF"/>
    <w:rsid w:val="00A61CDF"/>
    <w:rsid w:val="00A64FEE"/>
    <w:rsid w:val="00A6737C"/>
    <w:rsid w:val="00A700C5"/>
    <w:rsid w:val="00A704B3"/>
    <w:rsid w:val="00A738A5"/>
    <w:rsid w:val="00A745D9"/>
    <w:rsid w:val="00A7487D"/>
    <w:rsid w:val="00A766F2"/>
    <w:rsid w:val="00A91762"/>
    <w:rsid w:val="00A94C0B"/>
    <w:rsid w:val="00A9676C"/>
    <w:rsid w:val="00AA492E"/>
    <w:rsid w:val="00AB7F06"/>
    <w:rsid w:val="00AC096C"/>
    <w:rsid w:val="00AC5A24"/>
    <w:rsid w:val="00AC7463"/>
    <w:rsid w:val="00AC77D3"/>
    <w:rsid w:val="00AD39DB"/>
    <w:rsid w:val="00AE274E"/>
    <w:rsid w:val="00AE540F"/>
    <w:rsid w:val="00AF3061"/>
    <w:rsid w:val="00AF546A"/>
    <w:rsid w:val="00AF768C"/>
    <w:rsid w:val="00B007FF"/>
    <w:rsid w:val="00B0419E"/>
    <w:rsid w:val="00B052FB"/>
    <w:rsid w:val="00B1001A"/>
    <w:rsid w:val="00B135D2"/>
    <w:rsid w:val="00B17CE8"/>
    <w:rsid w:val="00B21539"/>
    <w:rsid w:val="00B226AB"/>
    <w:rsid w:val="00B233C2"/>
    <w:rsid w:val="00B27FF0"/>
    <w:rsid w:val="00B30977"/>
    <w:rsid w:val="00B316C9"/>
    <w:rsid w:val="00B32218"/>
    <w:rsid w:val="00B32BA5"/>
    <w:rsid w:val="00B32E32"/>
    <w:rsid w:val="00B339FC"/>
    <w:rsid w:val="00B33E55"/>
    <w:rsid w:val="00B33F23"/>
    <w:rsid w:val="00B40F52"/>
    <w:rsid w:val="00B426AE"/>
    <w:rsid w:val="00B44C97"/>
    <w:rsid w:val="00B457A9"/>
    <w:rsid w:val="00B468CF"/>
    <w:rsid w:val="00B47200"/>
    <w:rsid w:val="00B519E7"/>
    <w:rsid w:val="00B51C1A"/>
    <w:rsid w:val="00B52612"/>
    <w:rsid w:val="00B565AD"/>
    <w:rsid w:val="00B56DBD"/>
    <w:rsid w:val="00B62903"/>
    <w:rsid w:val="00B65BAD"/>
    <w:rsid w:val="00B666CC"/>
    <w:rsid w:val="00B70567"/>
    <w:rsid w:val="00B70594"/>
    <w:rsid w:val="00B70B79"/>
    <w:rsid w:val="00B71D60"/>
    <w:rsid w:val="00B72E21"/>
    <w:rsid w:val="00B741DC"/>
    <w:rsid w:val="00B74F7E"/>
    <w:rsid w:val="00B77B86"/>
    <w:rsid w:val="00B879C9"/>
    <w:rsid w:val="00B87A6A"/>
    <w:rsid w:val="00B91D48"/>
    <w:rsid w:val="00B92289"/>
    <w:rsid w:val="00B93A04"/>
    <w:rsid w:val="00B97244"/>
    <w:rsid w:val="00B97FE6"/>
    <w:rsid w:val="00BA06E2"/>
    <w:rsid w:val="00BA1A9E"/>
    <w:rsid w:val="00BA1E51"/>
    <w:rsid w:val="00BA3D9A"/>
    <w:rsid w:val="00BA594B"/>
    <w:rsid w:val="00BA5D5D"/>
    <w:rsid w:val="00BA7689"/>
    <w:rsid w:val="00BB0D2B"/>
    <w:rsid w:val="00BB225B"/>
    <w:rsid w:val="00BB3A7F"/>
    <w:rsid w:val="00BB638E"/>
    <w:rsid w:val="00BC74EB"/>
    <w:rsid w:val="00BD24EA"/>
    <w:rsid w:val="00BD2F0A"/>
    <w:rsid w:val="00BD40B4"/>
    <w:rsid w:val="00BD475D"/>
    <w:rsid w:val="00BD5748"/>
    <w:rsid w:val="00BD65C2"/>
    <w:rsid w:val="00BE57FF"/>
    <w:rsid w:val="00BE7344"/>
    <w:rsid w:val="00BF3DBF"/>
    <w:rsid w:val="00BF3FB0"/>
    <w:rsid w:val="00BF75CD"/>
    <w:rsid w:val="00C031ED"/>
    <w:rsid w:val="00C03DD8"/>
    <w:rsid w:val="00C04042"/>
    <w:rsid w:val="00C10728"/>
    <w:rsid w:val="00C1079E"/>
    <w:rsid w:val="00C107E1"/>
    <w:rsid w:val="00C11711"/>
    <w:rsid w:val="00C13849"/>
    <w:rsid w:val="00C1393B"/>
    <w:rsid w:val="00C1641A"/>
    <w:rsid w:val="00C16AC1"/>
    <w:rsid w:val="00C16FB0"/>
    <w:rsid w:val="00C1725E"/>
    <w:rsid w:val="00C17802"/>
    <w:rsid w:val="00C21629"/>
    <w:rsid w:val="00C223F1"/>
    <w:rsid w:val="00C24907"/>
    <w:rsid w:val="00C32AAD"/>
    <w:rsid w:val="00C3469B"/>
    <w:rsid w:val="00C35D8C"/>
    <w:rsid w:val="00C37CCD"/>
    <w:rsid w:val="00C47FFE"/>
    <w:rsid w:val="00C507E2"/>
    <w:rsid w:val="00C535D8"/>
    <w:rsid w:val="00C54AF5"/>
    <w:rsid w:val="00C57954"/>
    <w:rsid w:val="00C62A47"/>
    <w:rsid w:val="00C635AA"/>
    <w:rsid w:val="00C665F9"/>
    <w:rsid w:val="00C67E5E"/>
    <w:rsid w:val="00C700CA"/>
    <w:rsid w:val="00C70982"/>
    <w:rsid w:val="00C7245B"/>
    <w:rsid w:val="00C72C3A"/>
    <w:rsid w:val="00C73B0D"/>
    <w:rsid w:val="00C7790E"/>
    <w:rsid w:val="00C86655"/>
    <w:rsid w:val="00C86B9D"/>
    <w:rsid w:val="00C87610"/>
    <w:rsid w:val="00C9077D"/>
    <w:rsid w:val="00C923D7"/>
    <w:rsid w:val="00C95E7E"/>
    <w:rsid w:val="00C96826"/>
    <w:rsid w:val="00C97572"/>
    <w:rsid w:val="00CA11C1"/>
    <w:rsid w:val="00CA2944"/>
    <w:rsid w:val="00CA4AC8"/>
    <w:rsid w:val="00CB3DD6"/>
    <w:rsid w:val="00CB4AD2"/>
    <w:rsid w:val="00CB6181"/>
    <w:rsid w:val="00CB781F"/>
    <w:rsid w:val="00CC0DD8"/>
    <w:rsid w:val="00CC0DEC"/>
    <w:rsid w:val="00CC1E4C"/>
    <w:rsid w:val="00CC410F"/>
    <w:rsid w:val="00CD0E05"/>
    <w:rsid w:val="00CD0EC0"/>
    <w:rsid w:val="00CD2BF2"/>
    <w:rsid w:val="00CD2BFF"/>
    <w:rsid w:val="00CD416E"/>
    <w:rsid w:val="00CD621B"/>
    <w:rsid w:val="00CE011D"/>
    <w:rsid w:val="00CE0143"/>
    <w:rsid w:val="00CE2249"/>
    <w:rsid w:val="00CE2C6E"/>
    <w:rsid w:val="00CE33C2"/>
    <w:rsid w:val="00CE39A7"/>
    <w:rsid w:val="00CF079F"/>
    <w:rsid w:val="00D0312A"/>
    <w:rsid w:val="00D04A59"/>
    <w:rsid w:val="00D11A78"/>
    <w:rsid w:val="00D153DB"/>
    <w:rsid w:val="00D15AF2"/>
    <w:rsid w:val="00D16D65"/>
    <w:rsid w:val="00D201BF"/>
    <w:rsid w:val="00D22060"/>
    <w:rsid w:val="00D26BBE"/>
    <w:rsid w:val="00D30D77"/>
    <w:rsid w:val="00D344EC"/>
    <w:rsid w:val="00D3574E"/>
    <w:rsid w:val="00D35AD0"/>
    <w:rsid w:val="00D41D58"/>
    <w:rsid w:val="00D42EAC"/>
    <w:rsid w:val="00D4333A"/>
    <w:rsid w:val="00D43B27"/>
    <w:rsid w:val="00D4451C"/>
    <w:rsid w:val="00D502CA"/>
    <w:rsid w:val="00D55284"/>
    <w:rsid w:val="00D566D0"/>
    <w:rsid w:val="00D56CBB"/>
    <w:rsid w:val="00D56CCE"/>
    <w:rsid w:val="00D5706E"/>
    <w:rsid w:val="00D61A53"/>
    <w:rsid w:val="00D7269D"/>
    <w:rsid w:val="00D73A73"/>
    <w:rsid w:val="00D744D7"/>
    <w:rsid w:val="00D80EBE"/>
    <w:rsid w:val="00D8167F"/>
    <w:rsid w:val="00D816C3"/>
    <w:rsid w:val="00D82368"/>
    <w:rsid w:val="00D82CB9"/>
    <w:rsid w:val="00D84AE6"/>
    <w:rsid w:val="00D91108"/>
    <w:rsid w:val="00D935B5"/>
    <w:rsid w:val="00D95BEC"/>
    <w:rsid w:val="00D97E67"/>
    <w:rsid w:val="00DA18EF"/>
    <w:rsid w:val="00DA7619"/>
    <w:rsid w:val="00DB1EA7"/>
    <w:rsid w:val="00DB2B21"/>
    <w:rsid w:val="00DB2FFE"/>
    <w:rsid w:val="00DB4859"/>
    <w:rsid w:val="00DB4C92"/>
    <w:rsid w:val="00DB6602"/>
    <w:rsid w:val="00DB66E0"/>
    <w:rsid w:val="00DC030F"/>
    <w:rsid w:val="00DC2FE5"/>
    <w:rsid w:val="00DD2D9D"/>
    <w:rsid w:val="00DD3706"/>
    <w:rsid w:val="00DD5276"/>
    <w:rsid w:val="00DD75D8"/>
    <w:rsid w:val="00DE1CA5"/>
    <w:rsid w:val="00DE1FFD"/>
    <w:rsid w:val="00DE45F1"/>
    <w:rsid w:val="00DE4AE9"/>
    <w:rsid w:val="00E00683"/>
    <w:rsid w:val="00E01E84"/>
    <w:rsid w:val="00E02FE3"/>
    <w:rsid w:val="00E052EF"/>
    <w:rsid w:val="00E06DB7"/>
    <w:rsid w:val="00E077BF"/>
    <w:rsid w:val="00E077F4"/>
    <w:rsid w:val="00E158B7"/>
    <w:rsid w:val="00E158D0"/>
    <w:rsid w:val="00E16FB4"/>
    <w:rsid w:val="00E2144C"/>
    <w:rsid w:val="00E236AF"/>
    <w:rsid w:val="00E25263"/>
    <w:rsid w:val="00E256DD"/>
    <w:rsid w:val="00E3221F"/>
    <w:rsid w:val="00E37C1D"/>
    <w:rsid w:val="00E414B9"/>
    <w:rsid w:val="00E46F7F"/>
    <w:rsid w:val="00E55C90"/>
    <w:rsid w:val="00E56D35"/>
    <w:rsid w:val="00E71361"/>
    <w:rsid w:val="00E71E88"/>
    <w:rsid w:val="00E72BBD"/>
    <w:rsid w:val="00E72DFE"/>
    <w:rsid w:val="00E72E4C"/>
    <w:rsid w:val="00E82FFD"/>
    <w:rsid w:val="00E83A00"/>
    <w:rsid w:val="00E864D8"/>
    <w:rsid w:val="00E875C4"/>
    <w:rsid w:val="00E906D4"/>
    <w:rsid w:val="00E9461A"/>
    <w:rsid w:val="00E95DD2"/>
    <w:rsid w:val="00EA4185"/>
    <w:rsid w:val="00EB3367"/>
    <w:rsid w:val="00EC134E"/>
    <w:rsid w:val="00EC1716"/>
    <w:rsid w:val="00EC3537"/>
    <w:rsid w:val="00EC67AE"/>
    <w:rsid w:val="00ED61FE"/>
    <w:rsid w:val="00EE1319"/>
    <w:rsid w:val="00EE1FE7"/>
    <w:rsid w:val="00EE2B91"/>
    <w:rsid w:val="00EE425D"/>
    <w:rsid w:val="00EF1273"/>
    <w:rsid w:val="00EF3B1C"/>
    <w:rsid w:val="00F0267A"/>
    <w:rsid w:val="00F033C3"/>
    <w:rsid w:val="00F05FE7"/>
    <w:rsid w:val="00F07034"/>
    <w:rsid w:val="00F070B5"/>
    <w:rsid w:val="00F10C2B"/>
    <w:rsid w:val="00F1364C"/>
    <w:rsid w:val="00F164B9"/>
    <w:rsid w:val="00F170B1"/>
    <w:rsid w:val="00F17899"/>
    <w:rsid w:val="00F23959"/>
    <w:rsid w:val="00F24095"/>
    <w:rsid w:val="00F32C92"/>
    <w:rsid w:val="00F32CD0"/>
    <w:rsid w:val="00F416D9"/>
    <w:rsid w:val="00F46644"/>
    <w:rsid w:val="00F50D0A"/>
    <w:rsid w:val="00F55734"/>
    <w:rsid w:val="00F55C3B"/>
    <w:rsid w:val="00F64441"/>
    <w:rsid w:val="00F64CFC"/>
    <w:rsid w:val="00F6698B"/>
    <w:rsid w:val="00F678DB"/>
    <w:rsid w:val="00F73B5C"/>
    <w:rsid w:val="00F84D36"/>
    <w:rsid w:val="00F87BD7"/>
    <w:rsid w:val="00F90171"/>
    <w:rsid w:val="00F9061D"/>
    <w:rsid w:val="00F923A6"/>
    <w:rsid w:val="00FB0704"/>
    <w:rsid w:val="00FB3993"/>
    <w:rsid w:val="00FB7009"/>
    <w:rsid w:val="00FC2159"/>
    <w:rsid w:val="00FC4000"/>
    <w:rsid w:val="00FD0A44"/>
    <w:rsid w:val="00FD0E59"/>
    <w:rsid w:val="00FD120B"/>
    <w:rsid w:val="00FD19DD"/>
    <w:rsid w:val="00FD2B7C"/>
    <w:rsid w:val="00FD5325"/>
    <w:rsid w:val="00FD72FF"/>
    <w:rsid w:val="00FE0EFB"/>
    <w:rsid w:val="00FE520E"/>
    <w:rsid w:val="00FE5BC2"/>
    <w:rsid w:val="00FE7C1F"/>
    <w:rsid w:val="00FF0D53"/>
    <w:rsid w:val="00FF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D3D2B79"/>
  <w15:docId w15:val="{83B2C21D-7680-4BC2-8ED0-E9A3C2D5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331"/>
  </w:style>
  <w:style w:type="paragraph" w:styleId="Nadpis1">
    <w:name w:val="heading 1"/>
    <w:basedOn w:val="Normln"/>
    <w:next w:val="Normln"/>
    <w:link w:val="Nadpis1Char"/>
    <w:uiPriority w:val="9"/>
    <w:qFormat/>
    <w:rsid w:val="00EE425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eastAsia="Times New Roman" w:cstheme="minorHAnsi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643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43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4331"/>
    <w:pPr>
      <w:keepNext/>
      <w:keepLines/>
      <w:spacing w:before="40" w:after="0"/>
      <w:outlineLvl w:val="3"/>
    </w:pPr>
    <w:rPr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4331"/>
    <w:pPr>
      <w:keepNext/>
      <w:keepLines/>
      <w:spacing w:before="40" w:after="0"/>
      <w:outlineLvl w:val="4"/>
    </w:pPr>
    <w:rPr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4331"/>
    <w:pPr>
      <w:keepNext/>
      <w:keepLines/>
      <w:spacing w:before="40" w:after="0"/>
      <w:outlineLvl w:val="5"/>
    </w:pPr>
    <w:rPr>
      <w:color w:val="1F4E79" w:themeColor="accent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43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4331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433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6433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56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56DB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5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dlstyl">
    <w:name w:val="Oddíl [styl]"/>
    <w:basedOn w:val="Normln"/>
    <w:link w:val="OddlstylChar"/>
    <w:rsid w:val="0056472F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Lines="60" w:line="240" w:lineRule="auto"/>
    </w:pPr>
    <w:rPr>
      <w:b/>
      <w:noProof/>
      <w:sz w:val="24"/>
      <w:u w:val="single"/>
      <w:lang w:eastAsia="cs-CZ"/>
    </w:rPr>
  </w:style>
  <w:style w:type="character" w:customStyle="1" w:styleId="OddlstylChar">
    <w:name w:val="Oddíl [styl] Char"/>
    <w:basedOn w:val="Standardnpsmoodstavce"/>
    <w:link w:val="Oddlstyl"/>
    <w:rsid w:val="0056472F"/>
    <w:rPr>
      <w:b/>
      <w:noProof/>
      <w:sz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7D5C57"/>
    <w:pPr>
      <w:ind w:left="720"/>
      <w:contextualSpacing/>
    </w:pPr>
  </w:style>
  <w:style w:type="paragraph" w:customStyle="1" w:styleId="Odstavecstyl">
    <w:name w:val="Odstavec  [styl]"/>
    <w:basedOn w:val="Normln"/>
    <w:link w:val="OdstavecstylChar"/>
    <w:rsid w:val="00BA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rsid w:val="00BA3D9A"/>
    <w:rPr>
      <w:rFonts w:ascii="Lucida Console" w:eastAsia="Times New Roman" w:hAnsi="Lucida Console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3D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RMEKUStyl">
    <w:name w:val="V RÁMEČKU [Styl]"/>
    <w:basedOn w:val="Normln"/>
    <w:link w:val="VRMEKUStylChar"/>
    <w:rsid w:val="00EC67A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EC67AE"/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Psmo-zmenen">
    <w:name w:val="Písmo-zmenšené"/>
    <w:rsid w:val="00B21539"/>
    <w:rPr>
      <w:sz w:val="20"/>
      <w:szCs w:val="20"/>
    </w:rPr>
  </w:style>
  <w:style w:type="character" w:customStyle="1" w:styleId="Tab-zhlav">
    <w:name w:val="Tab-záhlaví"/>
    <w:rsid w:val="00B21539"/>
    <w:rPr>
      <w:b/>
      <w:sz w:val="18"/>
      <w:szCs w:val="18"/>
    </w:rPr>
  </w:style>
  <w:style w:type="paragraph" w:customStyle="1" w:styleId="Tab-popis">
    <w:name w:val="Tab-popis"/>
    <w:basedOn w:val="Normln"/>
    <w:rsid w:val="00B21539"/>
    <w:pPr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i/>
      <w:kern w:val="1"/>
      <w:sz w:val="2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0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56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705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05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05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56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A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24"/>
  </w:style>
  <w:style w:type="paragraph" w:styleId="Zpat">
    <w:name w:val="footer"/>
    <w:basedOn w:val="Normln"/>
    <w:link w:val="ZpatChar"/>
    <w:uiPriority w:val="99"/>
    <w:unhideWhenUsed/>
    <w:rsid w:val="001A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24"/>
  </w:style>
  <w:style w:type="character" w:styleId="Hypertextovodkaz">
    <w:name w:val="Hyperlink"/>
    <w:basedOn w:val="Standardnpsmoodstavce"/>
    <w:uiPriority w:val="99"/>
    <w:semiHidden/>
    <w:unhideWhenUsed/>
    <w:rsid w:val="00CD0E05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D0E05"/>
    <w:rPr>
      <w:color w:val="954F72"/>
      <w:u w:val="single"/>
    </w:rPr>
  </w:style>
  <w:style w:type="paragraph" w:customStyle="1" w:styleId="xl65">
    <w:name w:val="xl65"/>
    <w:basedOn w:val="Normln"/>
    <w:rsid w:val="00CD0E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CD0E0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CD0E0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CD0E05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CD0E05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sonormal0">
    <w:name w:val="msonormal"/>
    <w:basedOn w:val="Normln"/>
    <w:rsid w:val="002B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0">
    <w:name w:val="font0"/>
    <w:basedOn w:val="Normln"/>
    <w:rsid w:val="0012015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cs-CZ"/>
    </w:rPr>
  </w:style>
  <w:style w:type="paragraph" w:customStyle="1" w:styleId="font5">
    <w:name w:val="font5"/>
    <w:basedOn w:val="Normln"/>
    <w:rsid w:val="0012015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cs-CZ"/>
    </w:rPr>
  </w:style>
  <w:style w:type="paragraph" w:customStyle="1" w:styleId="xl81">
    <w:name w:val="xl81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120150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120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120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120150"/>
    <w:pPr>
      <w:pBdr>
        <w:top w:val="single" w:sz="8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120150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120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3">
    <w:name w:val="xl93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5">
    <w:name w:val="xl95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6">
    <w:name w:val="xl96"/>
    <w:basedOn w:val="Normln"/>
    <w:rsid w:val="001201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7">
    <w:name w:val="xl97"/>
    <w:basedOn w:val="Normln"/>
    <w:rsid w:val="001201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8">
    <w:name w:val="xl98"/>
    <w:basedOn w:val="Normln"/>
    <w:rsid w:val="001201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9">
    <w:name w:val="xl99"/>
    <w:basedOn w:val="Normln"/>
    <w:rsid w:val="001201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0">
    <w:name w:val="xl100"/>
    <w:basedOn w:val="Normln"/>
    <w:rsid w:val="0012015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1">
    <w:name w:val="xl101"/>
    <w:basedOn w:val="Normln"/>
    <w:rsid w:val="0012015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12015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1201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12015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1201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1201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120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120150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12015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120150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6">
    <w:name w:val="xl116"/>
    <w:basedOn w:val="Normln"/>
    <w:rsid w:val="001201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7">
    <w:name w:val="xl117"/>
    <w:basedOn w:val="Normln"/>
    <w:rsid w:val="00120150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8">
    <w:name w:val="xl118"/>
    <w:basedOn w:val="Normln"/>
    <w:rsid w:val="001201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9">
    <w:name w:val="xl119"/>
    <w:basedOn w:val="Normln"/>
    <w:rsid w:val="00120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0">
    <w:name w:val="xl120"/>
    <w:basedOn w:val="Normln"/>
    <w:rsid w:val="001201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12015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12015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1201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6">
    <w:name w:val="font6"/>
    <w:basedOn w:val="Normln"/>
    <w:rsid w:val="00B51C1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cs-CZ"/>
    </w:rPr>
  </w:style>
  <w:style w:type="paragraph" w:styleId="Titulek">
    <w:name w:val="caption"/>
    <w:basedOn w:val="Normln"/>
    <w:next w:val="Normln"/>
    <w:unhideWhenUsed/>
    <w:qFormat/>
    <w:rsid w:val="008643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EE425D"/>
    <w:rPr>
      <w:rFonts w:eastAsia="Times New Roman" w:cstheme="minorHAnsi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4331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4331"/>
    <w:rPr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4331"/>
    <w:rPr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4331"/>
    <w:rPr>
      <w:color w:val="1F4E79" w:themeColor="accent1" w:themeShade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433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4331"/>
    <w:rPr>
      <w:color w:val="262626" w:themeColor="text1" w:themeTint="D9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433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8643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433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433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64331"/>
    <w:rPr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864331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864331"/>
    <w:rPr>
      <w:i/>
      <w:iCs/>
      <w:color w:val="auto"/>
    </w:rPr>
  </w:style>
  <w:style w:type="paragraph" w:styleId="Bezmezer">
    <w:name w:val="No Spacing"/>
    <w:uiPriority w:val="1"/>
    <w:qFormat/>
    <w:rsid w:val="00864331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86433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64331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6433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64331"/>
    <w:rPr>
      <w:i/>
      <w:iCs/>
      <w:color w:val="5B9BD5" w:themeColor="accent1"/>
    </w:rPr>
  </w:style>
  <w:style w:type="character" w:styleId="Zdraznnjemn">
    <w:name w:val="Subtle Emphasis"/>
    <w:basedOn w:val="Standardnpsmoodstavce"/>
    <w:uiPriority w:val="19"/>
    <w:qFormat/>
    <w:rsid w:val="00864331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864331"/>
    <w:rPr>
      <w:i/>
      <w:iCs/>
      <w:color w:val="5B9BD5" w:themeColor="accent1"/>
    </w:rPr>
  </w:style>
  <w:style w:type="character" w:styleId="Odkazjemn">
    <w:name w:val="Subtle Reference"/>
    <w:basedOn w:val="Standardnpsmoodstavce"/>
    <w:uiPriority w:val="31"/>
    <w:qFormat/>
    <w:rsid w:val="00864331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864331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qFormat/>
    <w:rsid w:val="00864331"/>
    <w:rPr>
      <w:b/>
      <w:bCs/>
      <w:i/>
      <w:iC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64331"/>
    <w:pPr>
      <w:outlineLvl w:val="9"/>
    </w:pPr>
  </w:style>
  <w:style w:type="paragraph" w:customStyle="1" w:styleId="xl63">
    <w:name w:val="xl63"/>
    <w:basedOn w:val="Normln"/>
    <w:rsid w:val="00FD53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4">
    <w:name w:val="xl64"/>
    <w:basedOn w:val="Normln"/>
    <w:rsid w:val="00FD5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Default">
    <w:name w:val="Default"/>
    <w:rsid w:val="008214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636C55"/>
    <w:pPr>
      <w:widowControl w:val="0"/>
      <w:spacing w:after="0" w:line="240" w:lineRule="auto"/>
      <w:ind w:left="476"/>
    </w:pPr>
    <w:rPr>
      <w:rFonts w:ascii="Calibri" w:eastAsia="Calibri" w:hAnsi="Calibri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6C55"/>
    <w:rPr>
      <w:rFonts w:ascii="Calibri" w:eastAsia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AC5D0-8D21-41D0-97F4-5BAC770E9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1876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Robert Juhoš</cp:lastModifiedBy>
  <cp:revision>15</cp:revision>
  <cp:lastPrinted>2023-01-17T12:11:00Z</cp:lastPrinted>
  <dcterms:created xsi:type="dcterms:W3CDTF">2023-01-17T13:46:00Z</dcterms:created>
  <dcterms:modified xsi:type="dcterms:W3CDTF">2024-05-21T05:33:00Z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